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758C4" w:rsidRDefault="00B758C4" w:rsidP="00B758C4">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B758C4" w:rsidRDefault="00B758C4" w:rsidP="00B758C4">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B758C4" w:rsidRDefault="00B758C4" w:rsidP="00B758C4">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Настоящий текст объявления утвержден Решением Оценочной Комиссии от </w:t>
      </w:r>
      <w:r w:rsidR="00A9154C">
        <w:rPr>
          <w:rFonts w:ascii="GHEA Grapalat" w:hAnsi="GHEA Grapalat"/>
          <w:i w:val="0"/>
          <w:sz w:val="24"/>
          <w:szCs w:val="24"/>
          <w:lang w:val="hy-AM"/>
        </w:rPr>
        <w:t>19</w:t>
      </w:r>
      <w:r w:rsidR="004436FD">
        <w:rPr>
          <w:rFonts w:ascii="GHEA Grapalat" w:hAnsi="GHEA Grapalat"/>
          <w:i w:val="0"/>
          <w:sz w:val="24"/>
          <w:szCs w:val="24"/>
        </w:rPr>
        <w:t xml:space="preserve"> </w:t>
      </w:r>
      <w:r w:rsidR="00A9154C">
        <w:rPr>
          <w:rFonts w:ascii="GHEA Grapalat" w:hAnsi="GHEA Grapalat"/>
          <w:i w:val="0"/>
          <w:sz w:val="24"/>
          <w:szCs w:val="24"/>
        </w:rPr>
        <w:t>мая</w:t>
      </w:r>
      <w:r w:rsidR="00C159DD">
        <w:rPr>
          <w:rFonts w:ascii="GHEA Grapalat" w:hAnsi="GHEA Grapalat"/>
          <w:i w:val="0"/>
          <w:sz w:val="24"/>
          <w:szCs w:val="24"/>
        </w:rPr>
        <w:t xml:space="preserve"> </w:t>
      </w:r>
      <w:r w:rsidR="00A9154C">
        <w:rPr>
          <w:rFonts w:ascii="GHEA Grapalat" w:hAnsi="GHEA Grapalat"/>
          <w:i w:val="0"/>
          <w:sz w:val="24"/>
          <w:szCs w:val="24"/>
        </w:rPr>
        <w:t>2025</w:t>
      </w:r>
      <w:r>
        <w:rPr>
          <w:rFonts w:ascii="GHEA Grapalat" w:hAnsi="GHEA Grapalat"/>
          <w:i w:val="0"/>
          <w:sz w:val="24"/>
          <w:szCs w:val="24"/>
        </w:rPr>
        <w:t xml:space="preserve"> года номер 1 </w:t>
      </w:r>
    </w:p>
    <w:p w:rsidR="00B758C4" w:rsidRDefault="00B758C4" w:rsidP="00B758C4">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w:t>
      </w:r>
      <w:r w:rsidR="00A9154C">
        <w:rPr>
          <w:rFonts w:ascii="GHEA Grapalat" w:hAnsi="GHEA Grapalat"/>
          <w:b/>
          <w:i w:val="0"/>
          <w:sz w:val="24"/>
          <w:szCs w:val="24"/>
        </w:rPr>
        <w:t>GHTsDzB-HVKAK-2025-39</w:t>
      </w:r>
      <w:r>
        <w:rPr>
          <w:rFonts w:ascii="GHEA Grapalat" w:hAnsi="GHEA Grapalat"/>
          <w:b/>
          <w:i w:val="0"/>
          <w:sz w:val="24"/>
          <w:szCs w:val="24"/>
        </w:rPr>
        <w:t>»</w:t>
      </w:r>
    </w:p>
    <w:p w:rsidR="00FE0DE3" w:rsidRDefault="00FE0DE3" w:rsidP="00FE0DE3">
      <w:pPr>
        <w:pStyle w:val="BodyTextIndent"/>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proofErr w:type="spellStart"/>
      <w:r>
        <w:rPr>
          <w:rFonts w:ascii="GHEA Grapalat" w:hAnsi="GHEA Grapalat"/>
          <w:i w:val="0"/>
          <w:sz w:val="24"/>
          <w:szCs w:val="24"/>
        </w:rPr>
        <w:t>Гераци</w:t>
      </w:r>
      <w:proofErr w:type="spellEnd"/>
      <w:r>
        <w:rPr>
          <w:rFonts w:ascii="GHEA Grapalat" w:hAnsi="GHEA Grapalat"/>
          <w:i w:val="0"/>
          <w:sz w:val="24"/>
          <w:szCs w:val="24"/>
        </w:rPr>
        <w:t>,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rsidR="00FE0DE3" w:rsidRDefault="00FE0DE3" w:rsidP="00FE0DE3">
      <w:pPr>
        <w:pStyle w:val="BodyTextIndent"/>
        <w:widowControl w:val="0"/>
        <w:spacing w:line="240" w:lineRule="auto"/>
        <w:ind w:firstLine="567"/>
        <w:rPr>
          <w:rFonts w:ascii="GHEA Grapalat" w:hAnsi="GHEA Grapalat"/>
          <w:i w:val="0"/>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w:t>
      </w:r>
      <w:r w:rsidR="003723C3">
        <w:rPr>
          <w:rFonts w:ascii="GHEA Grapalat" w:hAnsi="GHEA Grapalat"/>
          <w:i w:val="0"/>
          <w:spacing w:val="6"/>
          <w:sz w:val="24"/>
          <w:szCs w:val="24"/>
        </w:rPr>
        <w:t xml:space="preserve">на </w:t>
      </w:r>
      <w:r w:rsidR="00C01BCE">
        <w:rPr>
          <w:rFonts w:ascii="GHEA Grapalat" w:hAnsi="GHEA Grapalat"/>
          <w:b/>
          <w:i w:val="0"/>
          <w:sz w:val="24"/>
          <w:szCs w:val="24"/>
        </w:rPr>
        <w:t xml:space="preserve">предоставление </w:t>
      </w:r>
      <w:r w:rsidR="00C01BCE" w:rsidRPr="00637AEC">
        <w:rPr>
          <w:rFonts w:ascii="GHEA Grapalat" w:hAnsi="GHEA Grapalat"/>
          <w:b/>
          <w:i w:val="0"/>
          <w:sz w:val="24"/>
          <w:szCs w:val="24"/>
        </w:rPr>
        <w:t>услуг</w:t>
      </w:r>
      <w:r w:rsidR="00A9154C" w:rsidRPr="00A9154C">
        <w:rPr>
          <w:rFonts w:ascii="GHEA Grapalat" w:hAnsi="GHEA Grapalat"/>
          <w:b/>
          <w:i w:val="0"/>
          <w:sz w:val="24"/>
          <w:szCs w:val="24"/>
        </w:rPr>
        <w:t xml:space="preserve"> </w:t>
      </w:r>
      <w:r w:rsidR="00A9154C">
        <w:rPr>
          <w:rFonts w:ascii="GHEA Grapalat" w:hAnsi="GHEA Grapalat"/>
          <w:b/>
          <w:i w:val="0"/>
          <w:sz w:val="24"/>
          <w:szCs w:val="24"/>
        </w:rPr>
        <w:t>по</w:t>
      </w:r>
      <w:r w:rsidR="00C01BCE" w:rsidRPr="00637AEC">
        <w:rPr>
          <w:rFonts w:ascii="GHEA Grapalat" w:hAnsi="GHEA Grapalat"/>
          <w:b/>
          <w:i w:val="0"/>
          <w:sz w:val="24"/>
          <w:szCs w:val="24"/>
        </w:rPr>
        <w:t xml:space="preserve"> </w:t>
      </w:r>
      <w:r w:rsidR="00A9154C">
        <w:rPr>
          <w:rFonts w:ascii="GHEA Grapalat" w:hAnsi="GHEA Grapalat"/>
          <w:b/>
          <w:i w:val="0"/>
          <w:sz w:val="24"/>
          <w:szCs w:val="24"/>
        </w:rPr>
        <w:t>внедрению лабораторной информационной системы</w:t>
      </w:r>
      <w:r>
        <w:rPr>
          <w:rFonts w:ascii="GHEA Grapalat" w:hAnsi="GHEA Grapalat"/>
          <w:b/>
          <w:i w:val="0"/>
          <w:sz w:val="24"/>
          <w:szCs w:val="24"/>
        </w:rPr>
        <w:t xml:space="preserve">. </w:t>
      </w:r>
    </w:p>
    <w:p w:rsidR="00357D48" w:rsidRPr="009044F1" w:rsidRDefault="00A20B69" w:rsidP="00FE0DE3">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FE0DE3">
      <w:pPr>
        <w:pStyle w:val="BodyTextIndent"/>
        <w:widowControl w:val="0"/>
        <w:spacing w:line="240" w:lineRule="auto"/>
        <w:ind w:firstLine="567"/>
        <w:contextualSpacing/>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w:t>
      </w:r>
      <w:proofErr w:type="gramStart"/>
      <w:r w:rsidR="00677658" w:rsidRPr="000811C1">
        <w:rPr>
          <w:rFonts w:ascii="GHEA Grapalat" w:hAnsi="GHEA Grapalat"/>
          <w:i w:val="0"/>
          <w:sz w:val="24"/>
          <w:szCs w:val="24"/>
        </w:rPr>
        <w:t xml:space="preserve">в </w:t>
      </w:r>
      <w:r w:rsidRPr="000811C1">
        <w:rPr>
          <w:rFonts w:ascii="GHEA Grapalat" w:hAnsi="GHEA Grapalat"/>
          <w:i w:val="0"/>
          <w:sz w:val="24"/>
          <w:szCs w:val="24"/>
        </w:rPr>
        <w:t xml:space="preserve"> данной</w:t>
      </w:r>
      <w:proofErr w:type="gramEnd"/>
      <w:r w:rsidRPr="000811C1">
        <w:rPr>
          <w:rFonts w:ascii="GHEA Grapalat" w:hAnsi="GHEA Grapalat"/>
          <w:i w:val="0"/>
          <w:sz w:val="24"/>
          <w:szCs w:val="24"/>
        </w:rPr>
        <w:t xml:space="preserve">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FE0DE3">
      <w:pPr>
        <w:pStyle w:val="BodyTextIndent"/>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FE0DE3">
      <w:pPr>
        <w:pStyle w:val="BodyTextIndent"/>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216D6" w:rsidRPr="008B659E" w:rsidRDefault="009216D6" w:rsidP="008B659E">
      <w:pPr>
        <w:pStyle w:val="BodyTextIndent"/>
        <w:widowControl w:val="0"/>
        <w:spacing w:line="240" w:lineRule="auto"/>
        <w:ind w:firstLine="567"/>
        <w:contextualSpacing/>
        <w:rPr>
          <w:rFonts w:ascii="GHEA Grapalat" w:hAnsi="GHEA Grapalat"/>
          <w:i w:val="0"/>
          <w:sz w:val="16"/>
          <w:szCs w:val="24"/>
        </w:rPr>
      </w:pPr>
      <w:r w:rsidRPr="00D85563">
        <w:rPr>
          <w:rFonts w:ascii="GHEA Grapalat" w:hAnsi="GHEA Grapalat"/>
          <w:i w:val="0"/>
          <w:sz w:val="24"/>
          <w:szCs w:val="24"/>
        </w:rPr>
        <w:t xml:space="preserve">Заявки на </w:t>
      </w:r>
      <w:r w:rsidR="00B1012E">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w:t>
      </w:r>
      <w:r w:rsidRPr="00535F40">
        <w:rPr>
          <w:rFonts w:ascii="GHEA Grapalat" w:hAnsi="GHEA Grapalat"/>
          <w:b/>
          <w:i w:val="0"/>
          <w:sz w:val="24"/>
          <w:szCs w:val="24"/>
        </w:rPr>
        <w:t>адресу</w:t>
      </w:r>
      <w:r w:rsidR="00B1012E" w:rsidRPr="00535F40">
        <w:rPr>
          <w:rFonts w:ascii="GHEA Grapalat" w:hAnsi="GHEA Grapalat"/>
          <w:b/>
          <w:i w:val="0"/>
          <w:spacing w:val="6"/>
          <w:sz w:val="24"/>
          <w:szCs w:val="24"/>
        </w:rPr>
        <w:t xml:space="preserve"> г. Ереван, </w:t>
      </w:r>
      <w:r w:rsidR="00535F40">
        <w:rPr>
          <w:rFonts w:ascii="GHEA Grapalat" w:hAnsi="GHEA Grapalat"/>
          <w:b/>
          <w:i w:val="0"/>
          <w:spacing w:val="6"/>
          <w:sz w:val="24"/>
          <w:szCs w:val="24"/>
        </w:rPr>
        <w:t xml:space="preserve">ул. </w:t>
      </w:r>
      <w:r w:rsidR="008B659E" w:rsidRPr="00535F40">
        <w:rPr>
          <w:rFonts w:ascii="GHEA Grapalat" w:hAnsi="GHEA Grapalat"/>
          <w:b/>
          <w:i w:val="0"/>
          <w:spacing w:val="6"/>
          <w:sz w:val="24"/>
          <w:szCs w:val="24"/>
        </w:rPr>
        <w:t xml:space="preserve">М. </w:t>
      </w:r>
      <w:proofErr w:type="spellStart"/>
      <w:r w:rsidR="008B659E" w:rsidRPr="00535F40">
        <w:rPr>
          <w:rFonts w:ascii="GHEA Grapalat" w:hAnsi="GHEA Grapalat"/>
          <w:b/>
          <w:i w:val="0"/>
          <w:spacing w:val="6"/>
          <w:sz w:val="24"/>
          <w:szCs w:val="24"/>
        </w:rPr>
        <w:t>Гераци</w:t>
      </w:r>
      <w:proofErr w:type="spellEnd"/>
      <w:r w:rsidR="008B659E" w:rsidRPr="00535F40">
        <w:rPr>
          <w:rFonts w:ascii="GHEA Grapalat" w:hAnsi="GHEA Grapalat"/>
          <w:b/>
          <w:i w:val="0"/>
          <w:spacing w:val="6"/>
          <w:sz w:val="24"/>
          <w:szCs w:val="24"/>
        </w:rPr>
        <w:t xml:space="preserve">, </w:t>
      </w:r>
      <w:r w:rsidR="00535F40">
        <w:rPr>
          <w:rFonts w:ascii="GHEA Grapalat" w:hAnsi="GHEA Grapalat"/>
          <w:b/>
          <w:i w:val="0"/>
          <w:spacing w:val="6"/>
          <w:sz w:val="24"/>
          <w:szCs w:val="24"/>
        </w:rPr>
        <w:t xml:space="preserve">д. </w:t>
      </w:r>
      <w:r w:rsidR="008B659E" w:rsidRPr="00535F40">
        <w:rPr>
          <w:rFonts w:ascii="GHEA Grapalat" w:hAnsi="GHEA Grapalat"/>
          <w:b/>
          <w:i w:val="0"/>
          <w:spacing w:val="6"/>
          <w:sz w:val="24"/>
          <w:szCs w:val="24"/>
        </w:rPr>
        <w:t>12</w:t>
      </w:r>
      <w:r w:rsidR="008B659E">
        <w:rPr>
          <w:rFonts w:ascii="GHEA Grapalat" w:hAnsi="GHEA Grapalat"/>
          <w:i w:val="0"/>
          <w:sz w:val="16"/>
          <w:szCs w:val="24"/>
        </w:rPr>
        <w:t xml:space="preserve"> </w:t>
      </w:r>
      <w:r w:rsidRPr="00D85563">
        <w:rPr>
          <w:rFonts w:ascii="GHEA Grapalat" w:hAnsi="GHEA Grapalat"/>
          <w:i w:val="0"/>
          <w:sz w:val="24"/>
          <w:szCs w:val="24"/>
        </w:rPr>
        <w:t xml:space="preserve">в документарной форме, до </w:t>
      </w:r>
      <w:r w:rsidR="00535F40" w:rsidRPr="00535F40">
        <w:rPr>
          <w:rFonts w:ascii="GHEA Grapalat" w:hAnsi="GHEA Grapalat"/>
          <w:b/>
          <w:i w:val="0"/>
          <w:sz w:val="24"/>
          <w:szCs w:val="24"/>
        </w:rPr>
        <w:t xml:space="preserve">10:30 </w:t>
      </w:r>
      <w:r w:rsidRPr="00535F40">
        <w:rPr>
          <w:rFonts w:ascii="GHEA Grapalat" w:hAnsi="GHEA Grapalat"/>
          <w:b/>
          <w:i w:val="0"/>
          <w:sz w:val="24"/>
          <w:szCs w:val="24"/>
        </w:rPr>
        <w:t xml:space="preserve">часов </w:t>
      </w:r>
      <w:r w:rsidR="007C0D3B" w:rsidRPr="007C0D3B">
        <w:rPr>
          <w:rFonts w:ascii="GHEA Grapalat" w:hAnsi="GHEA Grapalat"/>
          <w:b/>
          <w:i w:val="0"/>
          <w:sz w:val="24"/>
          <w:szCs w:val="24"/>
        </w:rPr>
        <w:t>7</w:t>
      </w:r>
      <w:r w:rsidRPr="00535F40">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9216D6" w:rsidRDefault="009216D6" w:rsidP="00FE0DE3">
      <w:pPr>
        <w:pStyle w:val="BodyTextIndent"/>
        <w:widowControl w:val="0"/>
        <w:spacing w:line="240" w:lineRule="auto"/>
        <w:ind w:firstLine="567"/>
        <w:contextualSpacing/>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r w:rsidR="00535F40" w:rsidRPr="0012656E">
        <w:rPr>
          <w:rFonts w:ascii="GHEA Grapalat" w:hAnsi="GHEA Grapalat"/>
          <w:b/>
          <w:i w:val="0"/>
          <w:sz w:val="24"/>
          <w:szCs w:val="24"/>
        </w:rPr>
        <w:t xml:space="preserve">г. Ереван, ул. М. </w:t>
      </w:r>
      <w:proofErr w:type="spellStart"/>
      <w:r w:rsidR="00535F40" w:rsidRPr="0012656E">
        <w:rPr>
          <w:rFonts w:ascii="GHEA Grapalat" w:hAnsi="GHEA Grapalat"/>
          <w:b/>
          <w:i w:val="0"/>
          <w:sz w:val="24"/>
          <w:szCs w:val="24"/>
        </w:rPr>
        <w:t>Гераци</w:t>
      </w:r>
      <w:proofErr w:type="spellEnd"/>
      <w:r w:rsidR="00535F40" w:rsidRPr="0012656E">
        <w:rPr>
          <w:rFonts w:ascii="GHEA Grapalat" w:hAnsi="GHEA Grapalat"/>
          <w:b/>
          <w:i w:val="0"/>
          <w:sz w:val="24"/>
          <w:szCs w:val="24"/>
        </w:rPr>
        <w:t>, д. 12</w:t>
      </w:r>
      <w:r w:rsidRPr="0012656E">
        <w:rPr>
          <w:rFonts w:ascii="GHEA Grapalat" w:hAnsi="GHEA Grapalat"/>
          <w:b/>
          <w:i w:val="0"/>
          <w:sz w:val="24"/>
          <w:szCs w:val="24"/>
        </w:rPr>
        <w:t xml:space="preserve">, в </w:t>
      </w:r>
      <w:r w:rsidR="0012656E" w:rsidRPr="0012656E">
        <w:rPr>
          <w:rFonts w:ascii="GHEA Grapalat" w:hAnsi="GHEA Grapalat"/>
          <w:b/>
          <w:i w:val="0"/>
          <w:sz w:val="24"/>
          <w:szCs w:val="24"/>
        </w:rPr>
        <w:t>10:30</w:t>
      </w:r>
      <w:r w:rsidRPr="0012656E">
        <w:rPr>
          <w:rFonts w:ascii="GHEA Grapalat" w:hAnsi="GHEA Grapalat"/>
          <w:b/>
          <w:i w:val="0"/>
          <w:sz w:val="24"/>
          <w:szCs w:val="24"/>
        </w:rPr>
        <w:t xml:space="preserve"> </w:t>
      </w:r>
      <w:r w:rsidR="0012656E" w:rsidRPr="0012656E">
        <w:rPr>
          <w:rFonts w:ascii="GHEA Grapalat" w:hAnsi="GHEA Grapalat"/>
          <w:b/>
          <w:i w:val="0"/>
          <w:sz w:val="24"/>
          <w:szCs w:val="24"/>
        </w:rPr>
        <w:t xml:space="preserve">часов </w:t>
      </w:r>
      <w:r w:rsidR="00A9154C">
        <w:rPr>
          <w:rFonts w:ascii="GHEA Grapalat" w:hAnsi="GHEA Grapalat"/>
          <w:b/>
          <w:i w:val="0"/>
          <w:sz w:val="24"/>
          <w:szCs w:val="24"/>
        </w:rPr>
        <w:t>26</w:t>
      </w:r>
      <w:r w:rsidR="003723C3">
        <w:rPr>
          <w:rFonts w:ascii="GHEA Grapalat" w:hAnsi="GHEA Grapalat"/>
          <w:b/>
          <w:i w:val="0"/>
          <w:sz w:val="24"/>
          <w:szCs w:val="24"/>
        </w:rPr>
        <w:t xml:space="preserve"> </w:t>
      </w:r>
      <w:r w:rsidR="00A9154C">
        <w:rPr>
          <w:rFonts w:ascii="GHEA Grapalat" w:hAnsi="GHEA Grapalat"/>
          <w:b/>
          <w:i w:val="0"/>
          <w:sz w:val="24"/>
          <w:szCs w:val="24"/>
        </w:rPr>
        <w:t>ма</w:t>
      </w:r>
      <w:r w:rsidR="00530766">
        <w:rPr>
          <w:rFonts w:ascii="GHEA Grapalat" w:hAnsi="GHEA Grapalat"/>
          <w:b/>
          <w:i w:val="0"/>
          <w:sz w:val="24"/>
          <w:szCs w:val="24"/>
        </w:rPr>
        <w:t>я</w:t>
      </w:r>
      <w:r w:rsidR="00CF3958">
        <w:rPr>
          <w:rFonts w:ascii="GHEA Grapalat" w:hAnsi="GHEA Grapalat"/>
          <w:b/>
          <w:i w:val="0"/>
          <w:sz w:val="24"/>
          <w:szCs w:val="24"/>
        </w:rPr>
        <w:t xml:space="preserve"> </w:t>
      </w:r>
      <w:r w:rsidR="00A9154C">
        <w:rPr>
          <w:rFonts w:ascii="GHEA Grapalat" w:hAnsi="GHEA Grapalat"/>
          <w:b/>
          <w:i w:val="0"/>
          <w:sz w:val="24"/>
          <w:szCs w:val="24"/>
        </w:rPr>
        <w:t>2025</w:t>
      </w:r>
      <w:r w:rsidR="0012656E" w:rsidRPr="0012656E">
        <w:rPr>
          <w:rFonts w:ascii="GHEA Grapalat" w:hAnsi="GHEA Grapalat"/>
          <w:b/>
          <w:i w:val="0"/>
          <w:sz w:val="24"/>
          <w:szCs w:val="24"/>
        </w:rPr>
        <w:t xml:space="preserve"> года.</w:t>
      </w:r>
    </w:p>
    <w:p w:rsidR="00F95DBF" w:rsidRPr="001B32D9" w:rsidRDefault="00F95DBF" w:rsidP="00FE0DE3">
      <w:pPr>
        <w:pStyle w:val="BodyTextIndent"/>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530766" w:rsidRPr="00521A49" w:rsidRDefault="00530766" w:rsidP="00530766">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Для получения дополнительной информации, связанной с настоящим</w:t>
      </w:r>
      <w:r w:rsidRPr="00521A49">
        <w:rPr>
          <w:rFonts w:ascii="Sylfaen" w:hAnsi="Sylfaen" w:cs="Courier New"/>
          <w:i w:val="0"/>
          <w:sz w:val="24"/>
          <w:szCs w:val="24"/>
          <w:lang w:val="en-US"/>
        </w:rPr>
        <w:t> </w:t>
      </w:r>
      <w:r w:rsidRPr="00521A49">
        <w:rPr>
          <w:rFonts w:ascii="GHEA Grapalat" w:hAnsi="GHEA Grapalat"/>
          <w:i w:val="0"/>
          <w:sz w:val="24"/>
          <w:szCs w:val="24"/>
        </w:rPr>
        <w:t xml:space="preserve">объявлением, можете обратиться к секретарю Оценочной комиссии </w:t>
      </w:r>
      <w:r>
        <w:rPr>
          <w:rFonts w:ascii="GHEA Grapalat" w:hAnsi="GHEA Grapalat"/>
          <w:b/>
          <w:i w:val="0"/>
          <w:sz w:val="24"/>
          <w:szCs w:val="24"/>
        </w:rPr>
        <w:t xml:space="preserve">Вардан </w:t>
      </w:r>
      <w:proofErr w:type="spellStart"/>
      <w:r>
        <w:rPr>
          <w:rFonts w:ascii="GHEA Grapalat" w:hAnsi="GHEA Grapalat"/>
          <w:b/>
          <w:i w:val="0"/>
          <w:sz w:val="24"/>
          <w:szCs w:val="24"/>
        </w:rPr>
        <w:t>Оганнисян</w:t>
      </w:r>
      <w:proofErr w:type="spellEnd"/>
      <w:r w:rsidRPr="00521A49">
        <w:rPr>
          <w:rFonts w:ascii="GHEA Grapalat" w:hAnsi="GHEA Grapalat"/>
          <w:b/>
          <w:i w:val="0"/>
          <w:sz w:val="24"/>
          <w:szCs w:val="24"/>
        </w:rPr>
        <w:t>.</w:t>
      </w:r>
    </w:p>
    <w:p w:rsidR="00530766" w:rsidRPr="00521A49" w:rsidRDefault="00530766" w:rsidP="00530766">
      <w:pPr>
        <w:contextualSpacing/>
        <w:rPr>
          <w:rFonts w:ascii="GHEA Grapalat" w:hAnsi="GHEA Grapalat"/>
          <w:u w:val="single"/>
        </w:rPr>
      </w:pPr>
      <w:r w:rsidRPr="00521A49">
        <w:rPr>
          <w:rFonts w:ascii="GHEA Grapalat" w:hAnsi="GHEA Grapalat"/>
        </w:rPr>
        <w:t>Телефон</w:t>
      </w:r>
      <w:r w:rsidRPr="00521A49">
        <w:rPr>
          <w:rFonts w:ascii="GHEA Grapalat" w:hAnsi="GHEA Grapalat" w:cs="Arial LatArm"/>
        </w:rPr>
        <w:t xml:space="preserve">: </w:t>
      </w:r>
      <w:r w:rsidRPr="00521A49">
        <w:rPr>
          <w:rFonts w:ascii="GHEA Grapalat" w:hAnsi="GHEA Grapalat"/>
          <w:b/>
        </w:rPr>
        <w:t>012</w:t>
      </w:r>
      <w:r>
        <w:rPr>
          <w:rFonts w:ascii="GHEA Grapalat" w:hAnsi="GHEA Grapalat"/>
          <w:b/>
        </w:rPr>
        <w:t>-</w:t>
      </w:r>
      <w:r w:rsidRPr="00521A49">
        <w:rPr>
          <w:rFonts w:ascii="GHEA Grapalat" w:hAnsi="GHEA Grapalat"/>
          <w:b/>
        </w:rPr>
        <w:t>80</w:t>
      </w:r>
      <w:r>
        <w:rPr>
          <w:rFonts w:ascii="GHEA Grapalat" w:hAnsi="GHEA Grapalat"/>
          <w:b/>
        </w:rPr>
        <w:t>-</w:t>
      </w:r>
      <w:r w:rsidRPr="00521A49">
        <w:rPr>
          <w:rFonts w:ascii="GHEA Grapalat" w:hAnsi="GHEA Grapalat"/>
          <w:b/>
        </w:rPr>
        <w:t>80</w:t>
      </w:r>
      <w:r>
        <w:rPr>
          <w:rFonts w:ascii="GHEA Grapalat" w:hAnsi="GHEA Grapalat"/>
          <w:b/>
        </w:rPr>
        <w:t>-</w:t>
      </w:r>
      <w:r w:rsidRPr="00521A49">
        <w:rPr>
          <w:rFonts w:ascii="GHEA Grapalat" w:hAnsi="GHEA Grapalat"/>
          <w:b/>
        </w:rPr>
        <w:t>83 (601</w:t>
      </w:r>
      <w:r>
        <w:rPr>
          <w:rFonts w:ascii="GHEA Grapalat" w:hAnsi="GHEA Grapalat"/>
          <w:b/>
        </w:rPr>
        <w:t>1</w:t>
      </w:r>
      <w:r w:rsidRPr="00521A49">
        <w:rPr>
          <w:rFonts w:ascii="GHEA Grapalat" w:hAnsi="GHEA Grapalat"/>
          <w:b/>
        </w:rPr>
        <w:t>), 09</w:t>
      </w:r>
      <w:r>
        <w:rPr>
          <w:rFonts w:ascii="GHEA Grapalat" w:hAnsi="GHEA Grapalat"/>
          <w:b/>
        </w:rPr>
        <w:t>9-565499</w:t>
      </w:r>
    </w:p>
    <w:p w:rsidR="00530766" w:rsidRPr="00521A49" w:rsidRDefault="00530766" w:rsidP="00530766">
      <w:pPr>
        <w:contextualSpacing/>
        <w:rPr>
          <w:rFonts w:ascii="GHEA Grapalat" w:hAnsi="GHEA Grapalat"/>
          <w:b/>
          <w:lang w:val="af-ZA"/>
        </w:rPr>
      </w:pPr>
      <w:r w:rsidRPr="00521A49">
        <w:rPr>
          <w:rFonts w:ascii="GHEA Grapalat" w:hAnsi="GHEA Grapalat"/>
        </w:rPr>
        <w:t>Электронная</w:t>
      </w:r>
      <w:r w:rsidRPr="00521A49">
        <w:rPr>
          <w:rFonts w:ascii="GHEA Grapalat" w:hAnsi="GHEA Grapalat" w:cs="Arial LatArm"/>
        </w:rPr>
        <w:t xml:space="preserve"> </w:t>
      </w:r>
      <w:r w:rsidRPr="00521A49">
        <w:rPr>
          <w:rFonts w:ascii="GHEA Grapalat" w:hAnsi="GHEA Grapalat"/>
        </w:rPr>
        <w:t>почта</w:t>
      </w:r>
      <w:r w:rsidRPr="00521A49">
        <w:rPr>
          <w:rFonts w:ascii="GHEA Grapalat" w:hAnsi="GHEA Grapalat" w:cs="Arial LatArm"/>
        </w:rPr>
        <w:t xml:space="preserve">: </w:t>
      </w:r>
      <w:r w:rsidRPr="00521A49">
        <w:rPr>
          <w:rFonts w:ascii="GHEA Grapalat" w:hAnsi="GHEA Grapalat"/>
          <w:b/>
        </w:rPr>
        <w:t>procurement@ncdc.am</w:t>
      </w:r>
    </w:p>
    <w:p w:rsidR="00530766" w:rsidRPr="00521A49" w:rsidRDefault="00530766" w:rsidP="00530766">
      <w:pPr>
        <w:contextualSpacing/>
        <w:rPr>
          <w:rFonts w:ascii="GHEA Grapalat" w:hAnsi="GHEA Grapalat"/>
          <w:b/>
        </w:rPr>
      </w:pPr>
      <w:r w:rsidRPr="00521A49">
        <w:rPr>
          <w:rFonts w:ascii="GHEA Grapalat" w:hAnsi="GHEA Grapalat"/>
        </w:rPr>
        <w:t xml:space="preserve">Заказчик: </w:t>
      </w:r>
      <w:r w:rsidRPr="00521A49">
        <w:rPr>
          <w:rFonts w:ascii="GHEA Grapalat" w:hAnsi="GHEA Grapalat"/>
          <w:b/>
        </w:rPr>
        <w:t>ГНО «Национальный центр по контролю и профилактике заболеваний» МЗ РА</w:t>
      </w:r>
      <w:r w:rsidRPr="00521A49">
        <w:rPr>
          <w:rFonts w:ascii="GHEA Grapalat" w:hAnsi="GHEA Grapalat"/>
          <w:b/>
          <w:lang w:val="hy-AM"/>
        </w:rPr>
        <w:t xml:space="preserve"> </w:t>
      </w:r>
    </w:p>
    <w:p w:rsidR="004C7808" w:rsidRPr="004C7808" w:rsidRDefault="004C7808">
      <w:pPr>
        <w:rPr>
          <w:rFonts w:ascii="GHEA Grapalat" w:hAnsi="GHEA Grapalat"/>
        </w:rPr>
      </w:pPr>
      <w:r w:rsidRPr="004C7808">
        <w:rPr>
          <w:rFonts w:ascii="GHEA Grapalat" w:hAnsi="GHEA Grapalat"/>
        </w:rPr>
        <w:br w:type="page"/>
      </w:r>
    </w:p>
    <w:p w:rsidR="0041256C" w:rsidRPr="005B26C2" w:rsidRDefault="0041256C" w:rsidP="00C6394A">
      <w:pPr>
        <w:jc w:val="right"/>
        <w:rPr>
          <w:rFonts w:ascii="GHEA Grapalat" w:hAnsi="GHEA Grapalat" w:cs="Sylfaen"/>
        </w:rPr>
      </w:pPr>
      <w:r w:rsidRPr="005B26C2">
        <w:rPr>
          <w:rFonts w:ascii="GHEA Grapalat" w:hAnsi="GHEA Grapalat"/>
        </w:rPr>
        <w:lastRenderedPageBreak/>
        <w:t>Утверждено</w:t>
      </w:r>
    </w:p>
    <w:p w:rsidR="0041256C" w:rsidRPr="00BB6E4B" w:rsidRDefault="0041256C" w:rsidP="0041256C">
      <w:pPr>
        <w:pStyle w:val="BodyText"/>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Решением Оценочной комиссии запроса котировок</w:t>
      </w:r>
      <w:r w:rsidRPr="005B26C2">
        <w:rPr>
          <w:rFonts w:ascii="GHEA Grapalat" w:hAnsi="GHEA Grapalat" w:cs="Sylfaen"/>
          <w:sz w:val="22"/>
          <w:szCs w:val="22"/>
        </w:rPr>
        <w:br/>
      </w:r>
      <w:r w:rsidRPr="00BB6E4B">
        <w:rPr>
          <w:rFonts w:ascii="GHEA Grapalat" w:hAnsi="GHEA Grapalat"/>
          <w:sz w:val="22"/>
          <w:szCs w:val="22"/>
        </w:rPr>
        <w:t>под кодом «</w:t>
      </w:r>
      <w:r w:rsidR="00A9154C">
        <w:rPr>
          <w:rFonts w:ascii="GHEA Grapalat" w:hAnsi="GHEA Grapalat"/>
          <w:sz w:val="22"/>
          <w:szCs w:val="22"/>
        </w:rPr>
        <w:t>GHTsDzB-HVKAK-2025-39</w:t>
      </w:r>
      <w:r w:rsidRPr="00BB6E4B">
        <w:rPr>
          <w:rFonts w:ascii="GHEA Grapalat" w:hAnsi="GHEA Grapalat"/>
          <w:sz w:val="22"/>
          <w:szCs w:val="22"/>
        </w:rPr>
        <w:t>»</w:t>
      </w:r>
      <w:r w:rsidRPr="00BB6E4B">
        <w:rPr>
          <w:rFonts w:ascii="GHEA Grapalat" w:hAnsi="GHEA Grapalat"/>
          <w:sz w:val="22"/>
          <w:szCs w:val="22"/>
        </w:rPr>
        <w:br/>
        <w:t xml:space="preserve">  № </w:t>
      </w:r>
      <w:r>
        <w:rPr>
          <w:rFonts w:ascii="GHEA Grapalat" w:hAnsi="GHEA Grapalat"/>
          <w:sz w:val="22"/>
          <w:szCs w:val="22"/>
          <w:lang w:val="hy-AM"/>
        </w:rPr>
        <w:t>1</w:t>
      </w:r>
      <w:r w:rsidRPr="00BB6E4B">
        <w:rPr>
          <w:rFonts w:ascii="GHEA Grapalat" w:hAnsi="GHEA Grapalat"/>
          <w:sz w:val="22"/>
          <w:szCs w:val="22"/>
        </w:rPr>
        <w:t xml:space="preserve"> от </w:t>
      </w:r>
      <w:r w:rsidR="00A9154C">
        <w:rPr>
          <w:rFonts w:ascii="GHEA Grapalat" w:hAnsi="GHEA Grapalat"/>
          <w:sz w:val="22"/>
          <w:szCs w:val="22"/>
        </w:rPr>
        <w:t>19</w:t>
      </w:r>
      <w:r w:rsidR="00EE11E7">
        <w:rPr>
          <w:rFonts w:ascii="GHEA Grapalat" w:hAnsi="GHEA Grapalat"/>
          <w:sz w:val="22"/>
          <w:szCs w:val="22"/>
        </w:rPr>
        <w:t xml:space="preserve"> </w:t>
      </w:r>
      <w:r w:rsidR="00A9154C">
        <w:rPr>
          <w:rFonts w:ascii="GHEA Grapalat" w:hAnsi="GHEA Grapalat"/>
          <w:sz w:val="22"/>
          <w:szCs w:val="22"/>
        </w:rPr>
        <w:t>ма</w:t>
      </w:r>
      <w:r w:rsidR="00530766">
        <w:rPr>
          <w:rFonts w:ascii="GHEA Grapalat" w:hAnsi="GHEA Grapalat"/>
          <w:sz w:val="22"/>
          <w:szCs w:val="22"/>
        </w:rPr>
        <w:t>я</w:t>
      </w:r>
      <w:r w:rsidR="00CF3958">
        <w:rPr>
          <w:rFonts w:ascii="GHEA Grapalat" w:hAnsi="GHEA Grapalat"/>
          <w:sz w:val="22"/>
          <w:szCs w:val="22"/>
        </w:rPr>
        <w:t xml:space="preserve"> </w:t>
      </w:r>
      <w:r w:rsidR="00A9154C">
        <w:rPr>
          <w:rFonts w:ascii="GHEA Grapalat" w:hAnsi="GHEA Grapalat"/>
          <w:sz w:val="22"/>
          <w:szCs w:val="22"/>
        </w:rPr>
        <w:t>2025</w:t>
      </w:r>
      <w:r w:rsidRPr="00BB6E4B">
        <w:rPr>
          <w:rFonts w:ascii="GHEA Grapalat" w:hAnsi="GHEA Grapalat"/>
          <w:sz w:val="22"/>
          <w:szCs w:val="22"/>
        </w:rPr>
        <w:t xml:space="preserve"> г</w:t>
      </w:r>
      <w:r w:rsidRPr="00BB6E4B">
        <w:rPr>
          <w:rFonts w:ascii="GHEA Grapalat" w:hAnsi="GHEA Grapalat"/>
          <w:sz w:val="22"/>
          <w:szCs w:val="22"/>
          <w:lang w:val="hy-AM"/>
        </w:rPr>
        <w:t>.</w:t>
      </w:r>
    </w:p>
    <w:p w:rsidR="00096865" w:rsidRPr="0041256C" w:rsidRDefault="00096865" w:rsidP="00B46D58">
      <w:pPr>
        <w:pStyle w:val="BodyText"/>
        <w:widowControl w:val="0"/>
        <w:spacing w:after="160"/>
        <w:ind w:right="-7" w:firstLine="567"/>
        <w:jc w:val="center"/>
        <w:rPr>
          <w:rFonts w:ascii="GHEA Grapalat" w:hAnsi="GHEA Grapalat"/>
          <w:lang w:val="hy-AM"/>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41256C" w:rsidRPr="00E063D7" w:rsidRDefault="0041256C" w:rsidP="0041256C">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41256C" w:rsidRPr="00E063D7" w:rsidRDefault="0041256C" w:rsidP="0041256C">
      <w:pPr>
        <w:pStyle w:val="BodyText"/>
        <w:widowControl w:val="0"/>
        <w:spacing w:after="160"/>
        <w:ind w:right="-7" w:firstLine="567"/>
        <w:jc w:val="center"/>
        <w:rPr>
          <w:rFonts w:ascii="GHEA Grapalat" w:hAnsi="GHEA Grapalat"/>
          <w:sz w:val="22"/>
          <w:szCs w:val="22"/>
        </w:rPr>
      </w:pPr>
    </w:p>
    <w:p w:rsidR="0041256C" w:rsidRPr="00E063D7" w:rsidRDefault="0041256C" w:rsidP="0041256C">
      <w:pPr>
        <w:pStyle w:val="BodyText"/>
        <w:widowControl w:val="0"/>
        <w:spacing w:after="160"/>
        <w:ind w:right="-7" w:firstLine="567"/>
        <w:jc w:val="center"/>
        <w:rPr>
          <w:rFonts w:ascii="GHEA Grapalat" w:hAnsi="GHEA Grapalat"/>
          <w:sz w:val="22"/>
          <w:szCs w:val="22"/>
        </w:rPr>
      </w:pPr>
    </w:p>
    <w:p w:rsidR="0041256C" w:rsidRPr="00E063D7" w:rsidRDefault="0041256C" w:rsidP="0041256C">
      <w:pPr>
        <w:pStyle w:val="BodyText"/>
        <w:widowControl w:val="0"/>
        <w:spacing w:after="160"/>
        <w:ind w:right="-7" w:firstLine="567"/>
        <w:jc w:val="center"/>
        <w:rPr>
          <w:rFonts w:ascii="GHEA Grapalat" w:hAnsi="GHEA Grapalat"/>
          <w:sz w:val="22"/>
          <w:szCs w:val="22"/>
        </w:rPr>
      </w:pPr>
    </w:p>
    <w:p w:rsidR="0041256C" w:rsidRPr="00E063D7" w:rsidRDefault="0041256C" w:rsidP="0041256C">
      <w:pPr>
        <w:pStyle w:val="BodyText"/>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41256C" w:rsidRPr="00E063D7" w:rsidRDefault="0041256C" w:rsidP="0041256C">
      <w:pPr>
        <w:pStyle w:val="BodyText"/>
        <w:widowControl w:val="0"/>
        <w:spacing w:after="160"/>
        <w:ind w:right="-7" w:firstLine="567"/>
        <w:jc w:val="center"/>
        <w:rPr>
          <w:rFonts w:ascii="GHEA Grapalat" w:hAnsi="GHEA Grapalat" w:cs="Sylfaen"/>
          <w:sz w:val="22"/>
          <w:szCs w:val="22"/>
        </w:rPr>
      </w:pPr>
    </w:p>
    <w:p w:rsidR="0041256C" w:rsidRPr="00E063D7" w:rsidRDefault="0041256C" w:rsidP="0041256C">
      <w:pPr>
        <w:pStyle w:val="BodyText"/>
        <w:widowControl w:val="0"/>
        <w:spacing w:after="160"/>
        <w:ind w:right="-7" w:firstLine="567"/>
        <w:jc w:val="center"/>
        <w:rPr>
          <w:rFonts w:ascii="GHEA Grapalat" w:hAnsi="GHEA Grapalat" w:cs="Sylfaen"/>
          <w:sz w:val="22"/>
          <w:szCs w:val="22"/>
        </w:rPr>
      </w:pPr>
    </w:p>
    <w:p w:rsidR="00A9154C" w:rsidRDefault="00C01BCE" w:rsidP="00A9154C">
      <w:pPr>
        <w:pStyle w:val="BodyTextIndent"/>
        <w:widowControl w:val="0"/>
        <w:spacing w:line="240" w:lineRule="auto"/>
        <w:ind w:firstLine="567"/>
        <w:jc w:val="center"/>
        <w:rPr>
          <w:rFonts w:ascii="GHEA Grapalat" w:hAnsi="GHEA Grapalat"/>
          <w:b/>
          <w:i w:val="0"/>
          <w:sz w:val="24"/>
          <w:szCs w:val="24"/>
        </w:rPr>
      </w:pPr>
      <w:r w:rsidRPr="00320412">
        <w:rPr>
          <w:rFonts w:ascii="GHEA Grapalat" w:hAnsi="GHEA Grapalat"/>
          <w:b/>
          <w:i w:val="0"/>
          <w:sz w:val="24"/>
          <w:szCs w:val="24"/>
        </w:rPr>
        <w:t xml:space="preserve">НА ЗАПРОС КОТИРОВОК, ОБЪЯВЛЕННЫЙ С ЦЕЛЬЮ ПРИОБРЕТЕНИЯ УСЛУГ </w:t>
      </w:r>
    </w:p>
    <w:p w:rsidR="00A9154C" w:rsidRDefault="00A9154C" w:rsidP="00A9154C">
      <w:pPr>
        <w:pStyle w:val="BodyTextIndent"/>
        <w:widowControl w:val="0"/>
        <w:spacing w:line="240" w:lineRule="auto"/>
        <w:ind w:firstLine="567"/>
        <w:jc w:val="center"/>
        <w:rPr>
          <w:rFonts w:ascii="GHEA Grapalat" w:hAnsi="GHEA Grapalat"/>
          <w:b/>
          <w:i w:val="0"/>
          <w:sz w:val="24"/>
          <w:szCs w:val="24"/>
        </w:rPr>
      </w:pPr>
      <w:r>
        <w:rPr>
          <w:rFonts w:ascii="GHEA Grapalat" w:hAnsi="GHEA Grapalat"/>
          <w:b/>
          <w:i w:val="0"/>
          <w:sz w:val="24"/>
          <w:szCs w:val="24"/>
        </w:rPr>
        <w:t>по</w:t>
      </w:r>
      <w:r w:rsidRPr="00637AEC">
        <w:rPr>
          <w:rFonts w:ascii="GHEA Grapalat" w:hAnsi="GHEA Grapalat"/>
          <w:b/>
          <w:i w:val="0"/>
          <w:sz w:val="24"/>
          <w:szCs w:val="24"/>
        </w:rPr>
        <w:t xml:space="preserve"> </w:t>
      </w:r>
      <w:r>
        <w:rPr>
          <w:rFonts w:ascii="GHEA Grapalat" w:hAnsi="GHEA Grapalat"/>
          <w:b/>
          <w:i w:val="0"/>
          <w:sz w:val="24"/>
          <w:szCs w:val="24"/>
        </w:rPr>
        <w:t>внедрению лабораторной информационной системы</w:t>
      </w:r>
      <w:r w:rsidR="00530766" w:rsidRPr="00320412">
        <w:rPr>
          <w:rFonts w:ascii="GHEA Grapalat" w:hAnsi="GHEA Grapalat"/>
          <w:b/>
          <w:i w:val="0"/>
          <w:sz w:val="24"/>
          <w:szCs w:val="24"/>
        </w:rPr>
        <w:t xml:space="preserve"> </w:t>
      </w:r>
    </w:p>
    <w:p w:rsidR="00C01BCE" w:rsidRPr="00320412" w:rsidRDefault="00C01BCE" w:rsidP="00A9154C">
      <w:pPr>
        <w:pStyle w:val="BodyTextIndent"/>
        <w:widowControl w:val="0"/>
        <w:spacing w:line="240" w:lineRule="auto"/>
        <w:ind w:firstLine="567"/>
        <w:jc w:val="center"/>
        <w:rPr>
          <w:rFonts w:ascii="GHEA Grapalat" w:hAnsi="GHEA Grapalat"/>
          <w:i w:val="0"/>
          <w:sz w:val="24"/>
          <w:szCs w:val="24"/>
        </w:rPr>
      </w:pPr>
      <w:r w:rsidRPr="00320412">
        <w:rPr>
          <w:rFonts w:ascii="GHEA Grapalat" w:hAnsi="GHEA Grapalat"/>
          <w:b/>
          <w:i w:val="0"/>
          <w:sz w:val="24"/>
          <w:szCs w:val="24"/>
        </w:rPr>
        <w:t>ДЛЯ НУЖД ГНО «НАЦИОНАЛЬНОГО ЦЕНТРА ПО КОНТРОЛЮ И ПРОФИЛАКТИКЕ</w:t>
      </w:r>
      <w:r w:rsidRPr="00320412">
        <w:rPr>
          <w:rFonts w:ascii="GHEA Grapalat" w:hAnsi="GHEA Grapalat"/>
          <w:b/>
          <w:i w:val="0"/>
          <w:color w:val="0D0D0D" w:themeColor="text1" w:themeTint="F2"/>
          <w:sz w:val="24"/>
          <w:szCs w:val="24"/>
        </w:rPr>
        <w:t xml:space="preserve"> ЗАБОЛЕВАНИЙ» </w:t>
      </w:r>
      <w:r w:rsidRPr="00320412">
        <w:rPr>
          <w:rStyle w:val="Emphasis"/>
          <w:rFonts w:ascii="GHEA Grapalat" w:hAnsi="GHEA Grapalat" w:cs="Arial"/>
          <w:b/>
          <w:bCs/>
          <w:color w:val="0D0D0D" w:themeColor="text1" w:themeTint="F2"/>
          <w:sz w:val="24"/>
          <w:szCs w:val="24"/>
          <w:shd w:val="clear" w:color="auto" w:fill="FFFFFF"/>
        </w:rPr>
        <w:t>МЗ РА</w:t>
      </w:r>
    </w:p>
    <w:p w:rsidR="0041256C" w:rsidRPr="009044F1" w:rsidRDefault="0041256C" w:rsidP="0041256C">
      <w:pPr>
        <w:pStyle w:val="BodyText"/>
        <w:widowControl w:val="0"/>
        <w:spacing w:after="160"/>
        <w:ind w:right="-7" w:firstLine="567"/>
        <w:jc w:val="cente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i/>
        </w:rPr>
      </w:pPr>
    </w:p>
    <w:p w:rsidR="0041256C" w:rsidRPr="0041256C" w:rsidRDefault="0041256C" w:rsidP="004968D1">
      <w:pPr>
        <w:jc w:val="center"/>
        <w:rPr>
          <w:rFonts w:ascii="GHEA Grapalat" w:hAnsi="GHEA Grapalat" w:cs="Sylfaen"/>
          <w:b/>
          <w:i/>
          <w:color w:val="FF0000"/>
        </w:rPr>
      </w:pPr>
      <w:r w:rsidRPr="0041256C">
        <w:rPr>
          <w:rFonts w:ascii="GHEA Grapalat" w:hAnsi="GHEA Grapalat"/>
          <w:b/>
          <w:i/>
          <w:color w:val="FF0000"/>
        </w:rPr>
        <w:t>Уважаемый участник, прежде чем составить и подать заявку просим Вас</w:t>
      </w:r>
      <w:r w:rsidRPr="0041256C">
        <w:rPr>
          <w:rFonts w:ascii="Courier New" w:hAnsi="Courier New" w:cs="Courier New"/>
          <w:b/>
          <w:i/>
          <w:color w:val="FF0000"/>
          <w:lang w:val="en-US"/>
        </w:rPr>
        <w:t> </w:t>
      </w:r>
      <w:r w:rsidRPr="0041256C">
        <w:rPr>
          <w:rFonts w:ascii="GHEA Grapalat" w:hAnsi="GHEA Grapalat"/>
          <w:b/>
          <w:i/>
          <w:color w:val="FF0000"/>
        </w:rPr>
        <w:t>подробно изучить настоящее Приглашение, поскольку не соответствующие Приглашению заявки подлежат отклонению.</w:t>
      </w:r>
    </w:p>
    <w:p w:rsidR="001A43A4" w:rsidRPr="009044F1" w:rsidRDefault="001A43A4" w:rsidP="004968D1">
      <w:pPr>
        <w:widowControl w:val="0"/>
        <w:spacing w:after="160"/>
        <w:ind w:firstLine="567"/>
        <w:jc w:val="center"/>
        <w:rPr>
          <w:rFonts w:ascii="GHEA Grapalat" w:hAnsi="GHEA Grapalat" w:cs="Sylfaen"/>
          <w:i/>
        </w:rPr>
      </w:pPr>
    </w:p>
    <w:p w:rsidR="00160AE4" w:rsidRPr="00CF3958" w:rsidRDefault="00994A77" w:rsidP="00AD3CC1">
      <w:pPr>
        <w:widowControl w:val="0"/>
        <w:ind w:firstLine="567"/>
        <w:contextualSpacing/>
        <w:jc w:val="center"/>
        <w:rPr>
          <w:rFonts w:ascii="GHEA Grapalat" w:hAnsi="GHEA Grapalat"/>
          <w:b/>
          <w:sz w:val="20"/>
          <w:szCs w:val="20"/>
        </w:rPr>
      </w:pPr>
      <w:r w:rsidRPr="009044F1">
        <w:rPr>
          <w:rFonts w:ascii="GHEA Grapalat" w:hAnsi="GHEA Grapalat"/>
        </w:rPr>
        <w:br w:type="page"/>
      </w:r>
      <w:r w:rsidR="00160AE4" w:rsidRPr="00CF3958">
        <w:rPr>
          <w:rFonts w:ascii="GHEA Grapalat" w:hAnsi="GHEA Grapalat"/>
          <w:b/>
          <w:sz w:val="20"/>
          <w:szCs w:val="20"/>
        </w:rPr>
        <w:lastRenderedPageBreak/>
        <w:t>СОДЕРЖАНИЕ</w:t>
      </w:r>
    </w:p>
    <w:p w:rsidR="00A9154C" w:rsidRPr="00A9154C" w:rsidRDefault="00C01BCE" w:rsidP="00A9154C">
      <w:pPr>
        <w:pStyle w:val="BodyTextIndent"/>
        <w:widowControl w:val="0"/>
        <w:spacing w:line="240" w:lineRule="auto"/>
        <w:ind w:firstLine="567"/>
        <w:jc w:val="center"/>
        <w:rPr>
          <w:rFonts w:ascii="GHEA Grapalat" w:hAnsi="GHEA Grapalat"/>
          <w:b/>
          <w:i w:val="0"/>
        </w:rPr>
      </w:pPr>
      <w:r w:rsidRPr="00C01BCE">
        <w:rPr>
          <w:rFonts w:ascii="GHEA Grapalat" w:hAnsi="GHEA Grapalat"/>
          <w:b/>
          <w:i w:val="0"/>
        </w:rPr>
        <w:t xml:space="preserve">ПРИГЛАШЕНИЯ НА ЗАПРОС КОТИРОВОК, ОБЪЯВЛЕННЫЙ С ЦЕЛЬЮ </w:t>
      </w:r>
      <w:r w:rsidR="00A9154C" w:rsidRPr="00A9154C">
        <w:rPr>
          <w:rFonts w:ascii="GHEA Grapalat" w:hAnsi="GHEA Grapalat"/>
          <w:b/>
          <w:i w:val="0"/>
        </w:rPr>
        <w:t xml:space="preserve">ПРИОБРЕТЕНИЯ УСЛУГ </w:t>
      </w:r>
    </w:p>
    <w:p w:rsidR="00A9154C" w:rsidRDefault="00A9154C" w:rsidP="00A9154C">
      <w:pPr>
        <w:pStyle w:val="BodyTextIndent"/>
        <w:widowControl w:val="0"/>
        <w:spacing w:line="240" w:lineRule="auto"/>
        <w:ind w:firstLine="567"/>
        <w:jc w:val="center"/>
        <w:rPr>
          <w:rFonts w:ascii="GHEA Grapalat" w:hAnsi="GHEA Grapalat"/>
          <w:b/>
          <w:i w:val="0"/>
          <w:sz w:val="24"/>
          <w:szCs w:val="24"/>
        </w:rPr>
      </w:pPr>
      <w:r>
        <w:rPr>
          <w:rFonts w:ascii="GHEA Grapalat" w:hAnsi="GHEA Grapalat"/>
          <w:b/>
          <w:i w:val="0"/>
          <w:sz w:val="24"/>
          <w:szCs w:val="24"/>
        </w:rPr>
        <w:t>по</w:t>
      </w:r>
      <w:r w:rsidRPr="00637AEC">
        <w:rPr>
          <w:rFonts w:ascii="GHEA Grapalat" w:hAnsi="GHEA Grapalat"/>
          <w:b/>
          <w:i w:val="0"/>
          <w:sz w:val="24"/>
          <w:szCs w:val="24"/>
        </w:rPr>
        <w:t xml:space="preserve"> </w:t>
      </w:r>
      <w:r>
        <w:rPr>
          <w:rFonts w:ascii="GHEA Grapalat" w:hAnsi="GHEA Grapalat"/>
          <w:b/>
          <w:i w:val="0"/>
          <w:sz w:val="24"/>
          <w:szCs w:val="24"/>
        </w:rPr>
        <w:t>внедрению лабораторной информационной системы</w:t>
      </w:r>
      <w:r w:rsidRPr="00320412">
        <w:rPr>
          <w:rFonts w:ascii="GHEA Grapalat" w:hAnsi="GHEA Grapalat"/>
          <w:b/>
          <w:i w:val="0"/>
          <w:sz w:val="24"/>
          <w:szCs w:val="24"/>
        </w:rPr>
        <w:t xml:space="preserve"> </w:t>
      </w:r>
    </w:p>
    <w:p w:rsidR="00CF3958" w:rsidRDefault="00CF3958" w:rsidP="00A9154C">
      <w:pPr>
        <w:pStyle w:val="BodyTextIndent"/>
        <w:widowControl w:val="0"/>
        <w:spacing w:line="240" w:lineRule="auto"/>
        <w:ind w:firstLine="567"/>
        <w:contextualSpacing/>
        <w:jc w:val="center"/>
        <w:rPr>
          <w:rFonts w:ascii="GHEA Grapalat" w:hAnsi="GHEA Grapalat"/>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AE1BA4" w:rsidRPr="009044F1" w:rsidRDefault="00AE1BA4" w:rsidP="004260E1">
      <w:pPr>
        <w:widowControl w:val="0"/>
        <w:tabs>
          <w:tab w:val="left" w:pos="1134"/>
        </w:tabs>
        <w:ind w:left="1134" w:hanging="567"/>
        <w:contextualSpacing/>
        <w:jc w:val="both"/>
        <w:rPr>
          <w:rFonts w:ascii="GHEA Grapalat" w:hAnsi="GHEA Grapalat"/>
        </w:rPr>
      </w:pPr>
      <w:r>
        <w:rPr>
          <w:rFonts w:ascii="GHEA Grapalat" w:hAnsi="GHEA Grapalat"/>
        </w:rPr>
        <w:t>7.</w:t>
      </w:r>
    </w:p>
    <w:p w:rsidR="00096865" w:rsidRPr="008842CE" w:rsidRDefault="00087A30"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A9154C" w:rsidRDefault="00A9154C" w:rsidP="004260E1">
      <w:pPr>
        <w:widowControl w:val="0"/>
        <w:contextualSpacing/>
        <w:jc w:val="center"/>
        <w:rPr>
          <w:rFonts w:ascii="GHEA Grapalat" w:hAnsi="GHEA Grapalat"/>
          <w:b/>
        </w:rPr>
      </w:pPr>
    </w:p>
    <w:p w:rsidR="008842CE" w:rsidRPr="00374F4A" w:rsidRDefault="00CA590C" w:rsidP="004260E1">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4260E1">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0E1">
        <w:rPr>
          <w:rFonts w:ascii="GHEA Grapalat" w:hAnsi="GHEA Grapalat"/>
          <w:b/>
        </w:rPr>
        <w:t>ЗАПРОС КОТИРОВОК</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4260E1">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A9154C" w:rsidRDefault="00E17B7F" w:rsidP="00AD798D">
      <w:pPr>
        <w:contextualSpacing/>
        <w:rPr>
          <w:rFonts w:ascii="GHEA Grapalat" w:hAnsi="GHEA Grapalat"/>
          <w:spacing w:val="-6"/>
        </w:rPr>
      </w:pPr>
      <w:r w:rsidRPr="00E17B7F">
        <w:rPr>
          <w:rFonts w:ascii="GHEA Grapalat" w:hAnsi="GHEA Grapalat"/>
          <w:spacing w:val="-6"/>
        </w:rPr>
        <w:t xml:space="preserve">        </w:t>
      </w:r>
    </w:p>
    <w:p w:rsidR="00A9154C" w:rsidRDefault="00A9154C">
      <w:pPr>
        <w:rPr>
          <w:rFonts w:ascii="GHEA Grapalat" w:hAnsi="GHEA Grapalat"/>
          <w:spacing w:val="-6"/>
        </w:rPr>
      </w:pPr>
      <w:r>
        <w:rPr>
          <w:rFonts w:ascii="GHEA Grapalat" w:hAnsi="GHEA Grapalat"/>
          <w:spacing w:val="-6"/>
        </w:rPr>
        <w:br w:type="page"/>
      </w:r>
    </w:p>
    <w:p w:rsidR="00096865" w:rsidRPr="006D2DF7" w:rsidRDefault="00E17B7F" w:rsidP="00AD798D">
      <w:pPr>
        <w:contextualSpacing/>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D798D" w:rsidRPr="00AD798D">
        <w:rPr>
          <w:rFonts w:ascii="GHEA Grapalat" w:hAnsi="GHEA Grapalat"/>
          <w:b/>
          <w:sz w:val="22"/>
          <w:szCs w:val="22"/>
        </w:rPr>
        <w:t>«</w:t>
      </w:r>
      <w:r w:rsidR="00A9154C">
        <w:rPr>
          <w:rFonts w:ascii="GHEA Grapalat" w:hAnsi="GHEA Grapalat"/>
          <w:b/>
          <w:sz w:val="22"/>
          <w:szCs w:val="22"/>
        </w:rPr>
        <w:t>GHTsDzB-HVKAK-2025-39</w:t>
      </w:r>
      <w:r w:rsidR="00AD798D" w:rsidRPr="00AD798D">
        <w:rPr>
          <w:rFonts w:ascii="GHEA Grapalat" w:hAnsi="GHEA Grapalat"/>
          <w:b/>
          <w:sz w:val="22"/>
          <w:szCs w:val="22"/>
        </w:rPr>
        <w:t>»</w:t>
      </w:r>
      <w:r w:rsidR="00AD798D" w:rsidRPr="00AD798D">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4260E1">
      <w:pPr>
        <w:widowControl w:val="0"/>
        <w:ind w:firstLine="567"/>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D798D">
        <w:rPr>
          <w:rFonts w:ascii="GHEA Grapalat" w:hAnsi="GHEA Grapalat"/>
          <w:b/>
        </w:rPr>
        <w:t>ГНО «Национальным центром по контролю и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4260E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4260E1">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4260E1">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4C6A6E">
        <w:rPr>
          <w:rFonts w:ascii="GHEA Grapalat" w:hAnsi="GHEA Grapalat"/>
          <w:b/>
          <w:sz w:val="24"/>
          <w:szCs w:val="24"/>
        </w:rPr>
        <w:t>procurement@ncdc.am</w:t>
      </w:r>
    </w:p>
    <w:p w:rsidR="00A9154C" w:rsidRDefault="00A9154C">
      <w:pPr>
        <w:rPr>
          <w:rFonts w:ascii="GHEA Grapalat" w:hAnsi="GHEA Grapalat"/>
        </w:rPr>
      </w:pPr>
      <w:r>
        <w:rPr>
          <w:rFonts w:ascii="GHEA Grapalat" w:hAnsi="GHEA Grapalat"/>
        </w:rPr>
        <w:br w:type="page"/>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777B7F"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742B67">
        <w:rPr>
          <w:rFonts w:ascii="GHEA Grapalat" w:hAnsi="GHEA Grapalat"/>
          <w:i w:val="0"/>
          <w:sz w:val="24"/>
          <w:szCs w:val="24"/>
        </w:rPr>
        <w:t xml:space="preserve">Предметом закупки является приобретение </w:t>
      </w:r>
      <w:r w:rsidR="00C761BC" w:rsidRPr="00637AEC">
        <w:rPr>
          <w:rFonts w:ascii="GHEA Grapalat" w:hAnsi="GHEA Grapalat"/>
          <w:b/>
          <w:i w:val="0"/>
          <w:sz w:val="24"/>
          <w:szCs w:val="24"/>
        </w:rPr>
        <w:t>услуг</w:t>
      </w:r>
      <w:r w:rsidR="00A9154C">
        <w:rPr>
          <w:rFonts w:ascii="GHEA Grapalat" w:hAnsi="GHEA Grapalat"/>
          <w:b/>
          <w:i w:val="0"/>
          <w:sz w:val="24"/>
          <w:szCs w:val="24"/>
        </w:rPr>
        <w:t xml:space="preserve"> по</w:t>
      </w:r>
      <w:r w:rsidR="00C761BC" w:rsidRPr="00637AEC">
        <w:rPr>
          <w:rFonts w:ascii="GHEA Grapalat" w:hAnsi="GHEA Grapalat"/>
          <w:b/>
          <w:i w:val="0"/>
          <w:sz w:val="24"/>
          <w:szCs w:val="24"/>
        </w:rPr>
        <w:t xml:space="preserve"> </w:t>
      </w:r>
      <w:r w:rsidR="00A9154C">
        <w:rPr>
          <w:rFonts w:ascii="GHEA Grapalat" w:hAnsi="GHEA Grapalat"/>
          <w:b/>
          <w:i w:val="0"/>
          <w:sz w:val="24"/>
          <w:szCs w:val="24"/>
        </w:rPr>
        <w:t>внедрению лабораторной информационной системы</w:t>
      </w:r>
      <w:r w:rsidR="00530766" w:rsidRPr="00742B67">
        <w:rPr>
          <w:rFonts w:ascii="GHEA Grapalat" w:hAnsi="GHEA Grapalat"/>
          <w:i w:val="0"/>
          <w:sz w:val="24"/>
          <w:szCs w:val="24"/>
        </w:rPr>
        <w:t xml:space="preserve"> </w:t>
      </w:r>
      <w:r w:rsidRPr="00742B67">
        <w:rPr>
          <w:rFonts w:ascii="GHEA Grapalat" w:hAnsi="GHEA Grapalat"/>
          <w:i w:val="0"/>
          <w:sz w:val="24"/>
          <w:szCs w:val="24"/>
        </w:rPr>
        <w:t xml:space="preserve">(далее — также </w:t>
      </w:r>
      <w:r w:rsidR="00E968BE" w:rsidRPr="00742B67">
        <w:rPr>
          <w:rFonts w:ascii="GHEA Grapalat" w:hAnsi="GHEA Grapalat"/>
          <w:i w:val="0"/>
          <w:sz w:val="24"/>
          <w:szCs w:val="24"/>
        </w:rPr>
        <w:t>услуга</w:t>
      </w:r>
      <w:r w:rsidRPr="00742B67">
        <w:rPr>
          <w:rFonts w:ascii="GHEA Grapalat" w:hAnsi="GHEA Grapalat"/>
          <w:i w:val="0"/>
          <w:sz w:val="24"/>
          <w:szCs w:val="24"/>
        </w:rPr>
        <w:t xml:space="preserve">) для нужд </w:t>
      </w:r>
      <w:r w:rsidR="00777B7F" w:rsidRPr="00742B67">
        <w:rPr>
          <w:rFonts w:ascii="GHEA Grapalat" w:hAnsi="GHEA Grapalat"/>
          <w:b/>
          <w:i w:val="0"/>
          <w:sz w:val="24"/>
          <w:szCs w:val="24"/>
        </w:rPr>
        <w:t>ГНО «Национального центра по контролю и профилактике заболеваний» МЗ РА</w:t>
      </w:r>
      <w:r w:rsidR="00777B7F" w:rsidRPr="00742B67">
        <w:rPr>
          <w:rFonts w:ascii="GHEA Grapalat" w:hAnsi="GHEA Grapalat"/>
          <w:i w:val="0"/>
          <w:sz w:val="24"/>
          <w:szCs w:val="24"/>
        </w:rPr>
        <w:t xml:space="preserve">, которые сгруппированы в </w:t>
      </w:r>
      <w:r w:rsidR="00EE11E7">
        <w:rPr>
          <w:rFonts w:ascii="GHEA Grapalat" w:hAnsi="GHEA Grapalat"/>
          <w:b/>
          <w:i w:val="0"/>
          <w:sz w:val="24"/>
          <w:szCs w:val="24"/>
        </w:rPr>
        <w:t>1</w:t>
      </w:r>
      <w:r w:rsidR="00CC2D29" w:rsidRPr="00742B67">
        <w:rPr>
          <w:rFonts w:ascii="GHEA Grapalat" w:hAnsi="GHEA Grapalat"/>
          <w:b/>
          <w:i w:val="0"/>
          <w:sz w:val="24"/>
          <w:szCs w:val="24"/>
        </w:rPr>
        <w:t xml:space="preserve"> </w:t>
      </w:r>
      <w:r w:rsidR="00777B7F" w:rsidRPr="00742B67">
        <w:rPr>
          <w:rFonts w:ascii="GHEA Grapalat" w:hAnsi="GHEA Grapalat"/>
          <w:b/>
          <w:i w:val="0"/>
          <w:sz w:val="24"/>
          <w:szCs w:val="24"/>
        </w:rPr>
        <w:t>лот</w:t>
      </w:r>
      <w:r w:rsidRPr="00742B67">
        <w:rPr>
          <w:rFonts w:ascii="GHEA Grapalat" w:hAnsi="GHEA Grapalat"/>
          <w:i w:val="0"/>
          <w:sz w:val="24"/>
          <w:szCs w:val="24"/>
        </w:rPr>
        <w:t>:</w:t>
      </w:r>
    </w:p>
    <w:tbl>
      <w:tblPr>
        <w:tblW w:w="101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7468"/>
      </w:tblGrid>
      <w:tr w:rsidR="00970424" w:rsidRPr="009044F1" w:rsidTr="00530766">
        <w:trPr>
          <w:jc w:val="center"/>
        </w:trPr>
        <w:tc>
          <w:tcPr>
            <w:tcW w:w="2634" w:type="dxa"/>
            <w:gridSpan w:val="2"/>
            <w:vAlign w:val="center"/>
          </w:tcPr>
          <w:p w:rsidR="00970424" w:rsidRPr="00530766" w:rsidRDefault="00970424" w:rsidP="00530766">
            <w:pPr>
              <w:jc w:val="center"/>
              <w:rPr>
                <w:rFonts w:ascii="GHEA Grapalat" w:hAnsi="GHEA Grapalat" w:cs="Sylfaen"/>
                <w:sz w:val="20"/>
                <w:szCs w:val="20"/>
                <w:lang w:val="hy-AM"/>
              </w:rPr>
            </w:pPr>
            <w:r w:rsidRPr="00530766">
              <w:rPr>
                <w:rFonts w:ascii="GHEA Grapalat" w:hAnsi="GHEA Grapalat" w:cs="Sylfaen"/>
                <w:sz w:val="20"/>
                <w:szCs w:val="20"/>
                <w:lang w:val="hy-AM"/>
              </w:rPr>
              <w:t>Лотов</w:t>
            </w:r>
          </w:p>
        </w:tc>
        <w:tc>
          <w:tcPr>
            <w:tcW w:w="7468" w:type="dxa"/>
            <w:vMerge w:val="restart"/>
            <w:vAlign w:val="center"/>
          </w:tcPr>
          <w:p w:rsidR="00970424" w:rsidRPr="00530766" w:rsidRDefault="00970424" w:rsidP="00530766">
            <w:pPr>
              <w:jc w:val="center"/>
              <w:rPr>
                <w:rFonts w:ascii="GHEA Grapalat" w:hAnsi="GHEA Grapalat" w:cs="Sylfaen"/>
                <w:sz w:val="20"/>
                <w:szCs w:val="20"/>
                <w:lang w:val="hy-AM"/>
              </w:rPr>
            </w:pPr>
            <w:r w:rsidRPr="00530766">
              <w:rPr>
                <w:rFonts w:ascii="GHEA Grapalat" w:hAnsi="GHEA Grapalat" w:cs="Sylfaen"/>
                <w:sz w:val="20"/>
                <w:szCs w:val="20"/>
                <w:lang w:val="hy-AM"/>
              </w:rPr>
              <w:t>Наименование лота</w:t>
            </w:r>
          </w:p>
        </w:tc>
      </w:tr>
      <w:tr w:rsidR="00970424" w:rsidRPr="009044F1" w:rsidTr="00530766">
        <w:trPr>
          <w:jc w:val="center"/>
        </w:trPr>
        <w:tc>
          <w:tcPr>
            <w:tcW w:w="1216" w:type="dxa"/>
            <w:vAlign w:val="center"/>
          </w:tcPr>
          <w:p w:rsidR="00970424" w:rsidRPr="00530766" w:rsidRDefault="00970424" w:rsidP="00530766">
            <w:pPr>
              <w:jc w:val="center"/>
              <w:rPr>
                <w:rFonts w:ascii="GHEA Grapalat" w:hAnsi="GHEA Grapalat" w:cs="Sylfaen"/>
                <w:sz w:val="20"/>
                <w:szCs w:val="20"/>
                <w:lang w:val="hy-AM"/>
              </w:rPr>
            </w:pPr>
            <w:r w:rsidRPr="00530766">
              <w:rPr>
                <w:rFonts w:ascii="GHEA Grapalat" w:hAnsi="GHEA Grapalat" w:cs="Sylfaen"/>
                <w:sz w:val="20"/>
                <w:szCs w:val="20"/>
                <w:lang w:val="hy-AM"/>
              </w:rPr>
              <w:t>Номера</w:t>
            </w:r>
          </w:p>
        </w:tc>
        <w:tc>
          <w:tcPr>
            <w:tcW w:w="1418" w:type="dxa"/>
            <w:vAlign w:val="center"/>
          </w:tcPr>
          <w:p w:rsidR="00970424" w:rsidRPr="00530766" w:rsidRDefault="00970424" w:rsidP="00530766">
            <w:pPr>
              <w:jc w:val="center"/>
              <w:rPr>
                <w:rFonts w:ascii="GHEA Grapalat" w:hAnsi="GHEA Grapalat" w:cs="Sylfaen"/>
                <w:sz w:val="20"/>
                <w:szCs w:val="20"/>
                <w:lang w:val="hy-AM"/>
              </w:rPr>
            </w:pPr>
            <w:r w:rsidRPr="00530766">
              <w:rPr>
                <w:rFonts w:ascii="GHEA Grapalat" w:hAnsi="GHEA Grapalat" w:cs="Sylfaen"/>
                <w:sz w:val="20"/>
                <w:szCs w:val="20"/>
                <w:lang w:val="hy-AM"/>
              </w:rPr>
              <w:t>Цена закупки</w:t>
            </w:r>
          </w:p>
          <w:p w:rsidR="00530766" w:rsidRPr="00530766" w:rsidRDefault="00530766" w:rsidP="00530766">
            <w:pPr>
              <w:jc w:val="center"/>
              <w:rPr>
                <w:rFonts w:ascii="GHEA Grapalat" w:hAnsi="GHEA Grapalat" w:cs="Sylfaen"/>
                <w:sz w:val="20"/>
                <w:szCs w:val="20"/>
                <w:lang w:val="hy-AM"/>
              </w:rPr>
            </w:pPr>
            <w:r w:rsidRPr="00530766">
              <w:rPr>
                <w:rFonts w:ascii="GHEA Grapalat" w:hAnsi="GHEA Grapalat" w:cs="Sylfaen"/>
                <w:sz w:val="20"/>
                <w:szCs w:val="20"/>
                <w:lang w:val="hy-AM"/>
              </w:rPr>
              <w:t>/драм РА/</w:t>
            </w:r>
          </w:p>
        </w:tc>
        <w:tc>
          <w:tcPr>
            <w:tcW w:w="7468" w:type="dxa"/>
            <w:vMerge/>
            <w:vAlign w:val="center"/>
          </w:tcPr>
          <w:p w:rsidR="00970424" w:rsidRPr="009044F1" w:rsidRDefault="00970424" w:rsidP="00B46D58">
            <w:pPr>
              <w:pStyle w:val="BodyTextIndent2"/>
              <w:widowControl w:val="0"/>
              <w:spacing w:after="120" w:line="240" w:lineRule="auto"/>
              <w:ind w:firstLine="0"/>
              <w:rPr>
                <w:rFonts w:ascii="GHEA Grapalat" w:hAnsi="GHEA Grapalat"/>
                <w:sz w:val="24"/>
                <w:szCs w:val="24"/>
                <w:u w:val="single"/>
              </w:rPr>
            </w:pPr>
          </w:p>
        </w:tc>
      </w:tr>
      <w:tr w:rsidR="00B22397" w:rsidRPr="00AA73D2" w:rsidTr="00530766">
        <w:trPr>
          <w:jc w:val="center"/>
        </w:trPr>
        <w:tc>
          <w:tcPr>
            <w:tcW w:w="1216" w:type="dxa"/>
            <w:vAlign w:val="center"/>
          </w:tcPr>
          <w:p w:rsidR="00B22397" w:rsidRPr="00EE11E7" w:rsidRDefault="00B22397" w:rsidP="002A27FC">
            <w:pPr>
              <w:pStyle w:val="BodyTextIndent2"/>
              <w:spacing w:line="240" w:lineRule="auto"/>
              <w:ind w:firstLine="0"/>
              <w:jc w:val="center"/>
              <w:rPr>
                <w:rFonts w:ascii="GHEA Grapalat" w:hAnsi="GHEA Grapalat"/>
              </w:rPr>
            </w:pPr>
            <w:r>
              <w:rPr>
                <w:rFonts w:ascii="GHEA Grapalat" w:hAnsi="GHEA Grapalat"/>
              </w:rPr>
              <w:t>1</w:t>
            </w:r>
          </w:p>
        </w:tc>
        <w:tc>
          <w:tcPr>
            <w:tcW w:w="1418" w:type="dxa"/>
            <w:vAlign w:val="center"/>
          </w:tcPr>
          <w:p w:rsidR="00B22397" w:rsidRPr="00A9154C" w:rsidRDefault="00A9154C" w:rsidP="00B22397">
            <w:pPr>
              <w:jc w:val="center"/>
              <w:rPr>
                <w:rFonts w:ascii="GHEA Grapalat" w:hAnsi="GHEA Grapalat"/>
                <w:color w:val="000000"/>
                <w:sz w:val="22"/>
                <w:szCs w:val="22"/>
              </w:rPr>
            </w:pPr>
            <w:r>
              <w:rPr>
                <w:rFonts w:ascii="GHEA Grapalat" w:hAnsi="GHEA Grapalat" w:cs="Sylfaen"/>
                <w:sz w:val="20"/>
                <w:szCs w:val="20"/>
              </w:rPr>
              <w:t xml:space="preserve">5 </w:t>
            </w:r>
            <w:r w:rsidR="00530766" w:rsidRPr="00E9784C">
              <w:rPr>
                <w:rFonts w:ascii="GHEA Grapalat" w:hAnsi="GHEA Grapalat" w:cs="Sylfaen"/>
                <w:sz w:val="20"/>
                <w:szCs w:val="20"/>
                <w:lang w:val="hy-AM"/>
              </w:rPr>
              <w:t>500</w:t>
            </w:r>
            <w:r>
              <w:rPr>
                <w:rFonts w:ascii="GHEA Grapalat" w:hAnsi="GHEA Grapalat" w:cs="Sylfaen"/>
                <w:sz w:val="20"/>
                <w:szCs w:val="20"/>
              </w:rPr>
              <w:t xml:space="preserve"> 000</w:t>
            </w:r>
          </w:p>
        </w:tc>
        <w:tc>
          <w:tcPr>
            <w:tcW w:w="7468" w:type="dxa"/>
            <w:vAlign w:val="center"/>
          </w:tcPr>
          <w:p w:rsidR="00B22397" w:rsidRPr="00A239EC" w:rsidRDefault="00B22397" w:rsidP="00B22397">
            <w:pPr>
              <w:rPr>
                <w:rFonts w:ascii="GHEA Grapalat" w:hAnsi="GHEA Grapalat"/>
                <w:sz w:val="22"/>
                <w:szCs w:val="22"/>
              </w:rPr>
            </w:pPr>
            <w:r w:rsidRPr="00A239EC">
              <w:rPr>
                <w:rFonts w:ascii="GHEA Grapalat" w:hAnsi="GHEA Grapalat"/>
                <w:sz w:val="22"/>
                <w:szCs w:val="22"/>
              </w:rPr>
              <w:t>Услуг</w:t>
            </w:r>
            <w:r w:rsidR="00A9154C">
              <w:rPr>
                <w:rFonts w:ascii="GHEA Grapalat" w:hAnsi="GHEA Grapalat"/>
                <w:sz w:val="22"/>
                <w:szCs w:val="22"/>
              </w:rPr>
              <w:t>и по</w:t>
            </w:r>
            <w:r w:rsidRPr="00A239EC">
              <w:rPr>
                <w:rFonts w:ascii="GHEA Grapalat" w:hAnsi="GHEA Grapalat"/>
                <w:sz w:val="22"/>
                <w:szCs w:val="22"/>
              </w:rPr>
              <w:t xml:space="preserve"> </w:t>
            </w:r>
            <w:r w:rsidR="00A9154C">
              <w:rPr>
                <w:rFonts w:ascii="GHEA Grapalat" w:hAnsi="GHEA Grapalat"/>
                <w:sz w:val="22"/>
                <w:szCs w:val="22"/>
              </w:rPr>
              <w:t>внедрению лабораторной информационной системы</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w:t>
      </w:r>
      <w:r w:rsidR="00A9154C" w:rsidRPr="009044F1">
        <w:rPr>
          <w:rFonts w:ascii="GHEA Grapalat" w:hAnsi="GHEA Grapalat"/>
          <w:b/>
        </w:rPr>
        <w:t xml:space="preserve">ТРЕБОВАНИЯ К ПРАВУ УЧАСТНИКА НА УЧАСТИЕ, </w:t>
      </w:r>
      <w:r w:rsidR="00A9154C" w:rsidRPr="00693101">
        <w:rPr>
          <w:rFonts w:ascii="GHEA Grapalat" w:hAnsi="GHEA Grapalat"/>
          <w:b/>
        </w:rPr>
        <w:br/>
      </w:r>
      <w:r w:rsidR="00A9154C">
        <w:rPr>
          <w:rFonts w:ascii="GHEA Grapalat" w:hAnsi="GHEA Grapalat"/>
          <w:b/>
        </w:rPr>
        <w:t xml:space="preserve">ПОРЯДОК ИХ ОЦЕНКИ, УСЛОВИЯ ПРЕДСТАВЛЕНИЯ ОБЕСПЕЧЕНИЯ КВАЛИФИКАЦИИ В СЛУЧАЕ ПРИЗНАНИЯ </w:t>
      </w:r>
      <w:proofErr w:type="gramStart"/>
      <w:r w:rsidR="00A9154C">
        <w:rPr>
          <w:rFonts w:ascii="GHEA Grapalat" w:hAnsi="GHEA Grapalat"/>
          <w:b/>
        </w:rPr>
        <w:t>ОТОБРАННЫМ  УЧАСТНИКОМ</w:t>
      </w:r>
      <w:proofErr w:type="gramEnd"/>
    </w:p>
    <w:p w:rsidR="00BD2C67" w:rsidRPr="001115E9" w:rsidRDefault="00BD2C67" w:rsidP="00DD276C">
      <w:pPr>
        <w:widowControl w:val="0"/>
        <w:tabs>
          <w:tab w:val="left" w:pos="1134"/>
        </w:tabs>
        <w:ind w:firstLine="567"/>
        <w:contextualSpacing/>
        <w:jc w:val="both"/>
        <w:rPr>
          <w:rFonts w:ascii="GHEA Grapalat" w:hAnsi="GHEA Grapalat"/>
        </w:rPr>
      </w:pPr>
    </w:p>
    <w:p w:rsidR="00753E6E" w:rsidRPr="009044F1" w:rsidRDefault="00096865" w:rsidP="00DD276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00DD276C">
        <w:rPr>
          <w:rFonts w:ascii="GHEA Grapalat" w:hAnsi="GHEA Grapalat"/>
        </w:rPr>
        <w:t xml:space="preserve">финансирование </w:t>
      </w:r>
      <w:r w:rsidRPr="009044F1">
        <w:rPr>
          <w:rFonts w:ascii="GHEA Grapalat" w:hAnsi="GHEA Grapalat"/>
        </w:rPr>
        <w:t xml:space="preserve">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DD276C">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DD276C">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DD276C">
      <w:pPr>
        <w:pStyle w:val="ListParagraph"/>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4004A3">
        <w:rPr>
          <w:rFonts w:ascii="GHEA Grapalat" w:hAnsi="GHEA Grapalat" w:cs="Sylfaen"/>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DD276C">
      <w:pPr>
        <w:pStyle w:val="ListParagraph"/>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106256">
        <w:rPr>
          <w:rFonts w:ascii="GHEA Grapalat" w:hAnsi="GHEA Grapalat"/>
        </w:rPr>
        <w:t>.</w:t>
      </w:r>
    </w:p>
    <w:p w:rsidR="00BA3554" w:rsidRPr="009044F1"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DD276C">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w:t>
      </w:r>
      <w:r w:rsidRPr="009044F1">
        <w:rPr>
          <w:rFonts w:ascii="GHEA Grapalat" w:hAnsi="GHEA Grapalat"/>
          <w:color w:val="000000"/>
        </w:rPr>
        <w:lastRenderedPageBreak/>
        <w:t>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DD276C">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DD276C">
      <w:pPr>
        <w:widowControl w:val="0"/>
        <w:tabs>
          <w:tab w:val="left" w:pos="1134"/>
        </w:tabs>
        <w:ind w:firstLine="567"/>
        <w:contextualSpacing/>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67CC4" w:rsidRPr="009044F1" w:rsidRDefault="00096865" w:rsidP="00DD276C">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DD276C">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DD276C">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DD276C">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DD276C">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D7DC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D7DC4">
        <w:rPr>
          <w:rFonts w:ascii="GHEA Grapalat" w:hAnsi="GHEA Grapalat"/>
        </w:rPr>
        <w:t>.</w:t>
      </w:r>
      <w:r w:rsidR="00AA7117">
        <w:rPr>
          <w:rFonts w:ascii="GHEA Grapalat" w:hAnsi="GHEA Grapalat"/>
        </w:rPr>
        <w:t xml:space="preserve">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 xml:space="preserve">содержании разъяснения опубликовывается в подразделе "Объявления относительно разъяснений </w:t>
      </w:r>
      <w:r w:rsidRPr="009044F1">
        <w:rPr>
          <w:rFonts w:ascii="GHEA Grapalat" w:hAnsi="GHEA Grapalat"/>
        </w:rPr>
        <w:lastRenderedPageBreak/>
        <w:t>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1D7DC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1D7DC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D7DC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D7DC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1D7DC4">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1D7DC4">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D7DC4">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86664">
        <w:rPr>
          <w:rFonts w:ascii="GHEA Grapalat" w:hAnsi="GHEA Grapalat"/>
          <w:sz w:val="24"/>
          <w:szCs w:val="24"/>
        </w:rPr>
        <w:t>запрос котировок</w:t>
      </w:r>
      <w:r w:rsidRPr="009044F1">
        <w:rPr>
          <w:rFonts w:ascii="GHEA Grapalat" w:hAnsi="GHEA Grapalat"/>
          <w:sz w:val="24"/>
          <w:szCs w:val="24"/>
        </w:rPr>
        <w:t>.</w:t>
      </w:r>
    </w:p>
    <w:p w:rsidR="000371A2" w:rsidRDefault="000371A2" w:rsidP="001D7DC4">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2843AD">
        <w:rPr>
          <w:rFonts w:ascii="GHEA Grapalat" w:hAnsi="GHEA Grapalat"/>
          <w:sz w:val="24"/>
          <w:szCs w:val="24"/>
        </w:rPr>
        <w:t xml:space="preserve">г. Ереван, ул. М. </w:t>
      </w:r>
      <w:proofErr w:type="spellStart"/>
      <w:r w:rsidR="002843AD">
        <w:rPr>
          <w:rFonts w:ascii="GHEA Grapalat" w:hAnsi="GHEA Grapalat"/>
          <w:sz w:val="24"/>
          <w:szCs w:val="24"/>
        </w:rPr>
        <w:t>Гераци</w:t>
      </w:r>
      <w:proofErr w:type="spellEnd"/>
      <w:r w:rsidR="002843AD">
        <w:rPr>
          <w:rFonts w:ascii="GHEA Grapalat" w:hAnsi="GHEA Grapalat"/>
          <w:sz w:val="24"/>
          <w:szCs w:val="24"/>
        </w:rPr>
        <w:t>, д. 12</w:t>
      </w:r>
      <w:r>
        <w:rPr>
          <w:rFonts w:ascii="GHEA Grapalat" w:hAnsi="GHEA Grapalat"/>
          <w:sz w:val="24"/>
          <w:szCs w:val="24"/>
        </w:rPr>
        <w:t xml:space="preserve"> не позднее, чем </w:t>
      </w:r>
      <w:r w:rsidR="009415D8">
        <w:rPr>
          <w:rFonts w:ascii="GHEA Grapalat" w:hAnsi="GHEA Grapalat"/>
          <w:sz w:val="24"/>
          <w:szCs w:val="24"/>
        </w:rPr>
        <w:t xml:space="preserve">в </w:t>
      </w:r>
      <w:r w:rsidR="009415D8" w:rsidRPr="009415D8">
        <w:rPr>
          <w:rFonts w:ascii="GHEA Grapalat" w:hAnsi="GHEA Grapalat"/>
          <w:b/>
          <w:sz w:val="24"/>
          <w:szCs w:val="24"/>
        </w:rPr>
        <w:t>10:30</w:t>
      </w:r>
      <w:r w:rsidRPr="009415D8">
        <w:rPr>
          <w:rFonts w:ascii="GHEA Grapalat" w:hAnsi="GHEA Grapalat"/>
          <w:b/>
          <w:sz w:val="24"/>
          <w:szCs w:val="24"/>
        </w:rPr>
        <w:t xml:space="preserve"> часов </w:t>
      </w:r>
      <w:r w:rsidR="007C0D3B" w:rsidRPr="007C0D3B">
        <w:rPr>
          <w:rFonts w:ascii="GHEA Grapalat" w:hAnsi="GHEA Grapalat"/>
          <w:b/>
          <w:sz w:val="24"/>
          <w:szCs w:val="24"/>
        </w:rPr>
        <w:t>7</w:t>
      </w:r>
      <w:r w:rsidRPr="009415D8">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1D7DC4">
      <w:pPr>
        <w:pStyle w:val="BodyTextIndent2"/>
        <w:widowControl w:val="0"/>
        <w:tabs>
          <w:tab w:val="left" w:pos="1134"/>
        </w:tabs>
        <w:spacing w:line="240" w:lineRule="auto"/>
        <w:ind w:firstLine="567"/>
        <w:contextualSpacing/>
        <w:rPr>
          <w:rFonts w:ascii="GHEA Grapalat" w:hAnsi="GHEA Grapalat"/>
          <w:sz w:val="24"/>
          <w:szCs w:val="24"/>
        </w:rPr>
      </w:pPr>
      <w:r w:rsidRPr="009415D8">
        <w:rPr>
          <w:rFonts w:ascii="GHEA Grapalat" w:hAnsi="GHEA Grapalat"/>
          <w:sz w:val="24"/>
          <w:szCs w:val="24"/>
        </w:rPr>
        <w:t>Заявки на процедуру получает и в журнале регистрации заявок регистрирует секретарь комиссии</w:t>
      </w:r>
      <w:r w:rsidR="009415D8" w:rsidRPr="009415D8">
        <w:rPr>
          <w:rFonts w:ascii="GHEA Grapalat" w:hAnsi="GHEA Grapalat"/>
          <w:sz w:val="24"/>
          <w:szCs w:val="24"/>
        </w:rPr>
        <w:t xml:space="preserve"> </w:t>
      </w:r>
      <w:r w:rsidR="00D60FD9">
        <w:rPr>
          <w:rFonts w:ascii="GHEA Grapalat" w:hAnsi="GHEA Grapalat"/>
          <w:sz w:val="24"/>
          <w:szCs w:val="24"/>
        </w:rPr>
        <w:t xml:space="preserve">Вардан </w:t>
      </w:r>
      <w:proofErr w:type="spellStart"/>
      <w:r w:rsidR="00D60FD9">
        <w:rPr>
          <w:rFonts w:ascii="GHEA Grapalat" w:hAnsi="GHEA Grapalat"/>
          <w:sz w:val="24"/>
          <w:szCs w:val="24"/>
        </w:rPr>
        <w:t>Оганнисян</w:t>
      </w:r>
      <w:proofErr w:type="spellEnd"/>
      <w:r w:rsidR="009415D8" w:rsidRPr="009415D8">
        <w:rPr>
          <w:rFonts w:ascii="GHEA Grapalat" w:hAnsi="GHEA Grapalat"/>
          <w:sz w:val="24"/>
          <w:szCs w:val="24"/>
        </w:rPr>
        <w:t>.</w:t>
      </w:r>
      <w:r w:rsidRPr="009415D8">
        <w:rPr>
          <w:rFonts w:ascii="GHEA Grapalat" w:hAnsi="GHEA Grapalat"/>
          <w:sz w:val="24"/>
          <w:szCs w:val="24"/>
        </w:rPr>
        <w:t xml:space="preserve"> Секретарь</w:t>
      </w:r>
      <w:r>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D7DC4">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D7DC4">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rsidR="005F25EF" w:rsidRDefault="005F25EF" w:rsidP="001D7DC4">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rsidR="00C648DF" w:rsidRDefault="005F25EF" w:rsidP="001D7DC4">
      <w:pPr>
        <w:contextualSpacing/>
        <w:jc w:val="both"/>
        <w:rPr>
          <w:rFonts w:ascii="GHEA Grapalat" w:hAnsi="GHEA Grapalat"/>
        </w:rPr>
      </w:pPr>
      <w:r>
        <w:rPr>
          <w:rFonts w:ascii="GHEA Grapalat" w:hAnsi="GHEA Grapalat"/>
        </w:rPr>
        <w:lastRenderedPageBreak/>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1D7DC4">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1D7DC4">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1D7DC4">
      <w:pPr>
        <w:pStyle w:val="norm"/>
        <w:widowControl w:val="0"/>
        <w:tabs>
          <w:tab w:val="left" w:pos="1134"/>
        </w:tabs>
        <w:spacing w:line="240" w:lineRule="auto"/>
        <w:ind w:firstLine="284"/>
        <w:contextualSpacing/>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204A09"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04A09" w:rsidP="001D7DC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D7DC4">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D7DC4">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1D7DC4">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7B18B8">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 xml:space="preserve">ценка и сравнение ценовых предложений участников осуществляются без исчисления </w:t>
      </w:r>
      <w:r w:rsidR="00B95FE0" w:rsidRPr="009044F1">
        <w:rPr>
          <w:rFonts w:ascii="GHEA Grapalat" w:hAnsi="GHEA Grapalat"/>
          <w:sz w:val="24"/>
          <w:szCs w:val="24"/>
        </w:rPr>
        <w:lastRenderedPageBreak/>
        <w:t>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r>
        <w:rPr>
          <w:rFonts w:ascii="GHEA Grapalat" w:hAnsi="GHEA Grapalat"/>
          <w:sz w:val="24"/>
          <w:szCs w:val="24"/>
        </w:rPr>
        <w:t>б)</w:t>
      </w:r>
      <w:r w:rsidRPr="00483ED3">
        <w:rPr>
          <w:rFonts w:ascii="GHEA Grapalat" w:hAnsi="GHEA Grapalat"/>
          <w:b/>
          <w:sz w:val="24"/>
          <w:szCs w:val="24"/>
        </w:rPr>
        <w:t xml:space="preserve"> участник представляет ценовое предложение с учетом максимальных цен на каждый вид услуг, установленных настоящим приглашением</w:t>
      </w:r>
      <w:r w:rsidRPr="00483ED3">
        <w:rPr>
          <w:rFonts w:ascii="GHEA Grapalat" w:hAnsi="GHEA Grapalat"/>
          <w:b/>
          <w:sz w:val="24"/>
          <w:szCs w:val="24"/>
          <w:lang w:val="hy-AM"/>
        </w:rPr>
        <w:t xml:space="preserve">, </w:t>
      </w:r>
      <w:r w:rsidRPr="00483ED3">
        <w:rPr>
          <w:rFonts w:ascii="GHEA Grapalat" w:hAnsi="GHEA Grapalat"/>
          <w:b/>
          <w:sz w:val="24"/>
          <w:szCs w:val="24"/>
        </w:rPr>
        <w:t>учитывая, что выплаты за услуги, предоставляемые в рамках заключаемого договора, осуществляются по следующей формуле ВС= ЦУ/</w:t>
      </w:r>
      <w:proofErr w:type="spellStart"/>
      <w:r w:rsidRPr="00483ED3">
        <w:rPr>
          <w:rFonts w:ascii="GHEA Grapalat" w:hAnsi="GHEA Grapalat"/>
          <w:b/>
          <w:sz w:val="24"/>
          <w:szCs w:val="24"/>
        </w:rPr>
        <w:t>С</w:t>
      </w:r>
      <w:r w:rsidR="007861DD" w:rsidRPr="00483ED3">
        <w:rPr>
          <w:rFonts w:ascii="GHEA Grapalat" w:hAnsi="GHEA Grapalat"/>
          <w:b/>
          <w:sz w:val="24"/>
          <w:szCs w:val="24"/>
        </w:rPr>
        <w:t>ц</w:t>
      </w:r>
      <w:r w:rsidRPr="00483ED3">
        <w:rPr>
          <w:rFonts w:ascii="GHEA Grapalat" w:hAnsi="GHEA Grapalat"/>
          <w:b/>
          <w:sz w:val="24"/>
          <w:szCs w:val="24"/>
        </w:rPr>
        <w:t>xУxК</w:t>
      </w:r>
      <w:proofErr w:type="spellEnd"/>
      <w:r w:rsidR="007861DD" w:rsidRPr="00483ED3">
        <w:rPr>
          <w:rFonts w:ascii="GHEA Grapalat" w:hAnsi="GHEA Grapalat"/>
          <w:b/>
          <w:sz w:val="24"/>
          <w:szCs w:val="24"/>
        </w:rPr>
        <w:t>, где:</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r w:rsidRPr="00483ED3">
        <w:rPr>
          <w:rFonts w:ascii="GHEA Grapalat" w:hAnsi="GHEA Grapalat"/>
          <w:b/>
          <w:sz w:val="24"/>
          <w:szCs w:val="24"/>
        </w:rPr>
        <w:t>ВС-сумма, выплачиваемая за оказание отдельных видов услуг, установленных договором</w:t>
      </w:r>
      <w:r w:rsidR="00F00004" w:rsidRPr="00483ED3">
        <w:rPr>
          <w:rFonts w:ascii="GHEA Grapalat" w:hAnsi="GHEA Grapalat"/>
          <w:b/>
          <w:sz w:val="24"/>
          <w:szCs w:val="24"/>
        </w:rPr>
        <w:t>,</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r w:rsidRPr="00483ED3">
        <w:rPr>
          <w:rFonts w:ascii="GHEA Grapalat" w:hAnsi="GHEA Grapalat"/>
          <w:b/>
          <w:sz w:val="24"/>
          <w:szCs w:val="24"/>
        </w:rPr>
        <w:t xml:space="preserve">ЦУ -итоговая цена, предложенная </w:t>
      </w:r>
      <w:r w:rsidR="0038256B" w:rsidRPr="00483ED3">
        <w:rPr>
          <w:rFonts w:ascii="GHEA Grapalat" w:hAnsi="GHEA Grapalat"/>
          <w:b/>
          <w:sz w:val="24"/>
          <w:szCs w:val="24"/>
        </w:rPr>
        <w:t>ото</w:t>
      </w:r>
      <w:r w:rsidRPr="00483ED3">
        <w:rPr>
          <w:rFonts w:ascii="GHEA Grapalat" w:hAnsi="GHEA Grapalat"/>
          <w:b/>
          <w:sz w:val="24"/>
          <w:szCs w:val="24"/>
        </w:rPr>
        <w:t>бранным участником</w:t>
      </w:r>
      <w:r w:rsidR="00F00004" w:rsidRPr="00483ED3">
        <w:rPr>
          <w:rFonts w:ascii="GHEA Grapalat" w:hAnsi="GHEA Grapalat"/>
          <w:b/>
          <w:sz w:val="24"/>
          <w:szCs w:val="24"/>
        </w:rPr>
        <w:t>,</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r w:rsidRPr="00483ED3">
        <w:rPr>
          <w:rFonts w:ascii="GHEA Grapalat" w:hAnsi="GHEA Grapalat"/>
          <w:b/>
          <w:sz w:val="24"/>
          <w:szCs w:val="24"/>
        </w:rPr>
        <w:t>СЦ- совокупность максимальных единиц цен, установленных для оказания услуги</w:t>
      </w:r>
      <w:r w:rsidR="00F00004" w:rsidRPr="00483ED3">
        <w:rPr>
          <w:rFonts w:ascii="GHEA Grapalat" w:hAnsi="GHEA Grapalat"/>
          <w:b/>
          <w:sz w:val="24"/>
          <w:szCs w:val="24"/>
        </w:rPr>
        <w:t>,</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r w:rsidRPr="00483ED3">
        <w:rPr>
          <w:rFonts w:ascii="GHEA Grapalat" w:hAnsi="GHEA Grapalat"/>
          <w:b/>
          <w:sz w:val="24"/>
          <w:szCs w:val="24"/>
        </w:rPr>
        <w:t>У-цена на максимальную единицу предоставленной услуги</w:t>
      </w:r>
      <w:r w:rsidR="00F00004" w:rsidRPr="00483ED3">
        <w:rPr>
          <w:rFonts w:ascii="GHEA Grapalat" w:hAnsi="GHEA Grapalat"/>
          <w:b/>
          <w:sz w:val="24"/>
          <w:szCs w:val="24"/>
        </w:rPr>
        <w:t>,</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r w:rsidRPr="00483ED3">
        <w:rPr>
          <w:rFonts w:ascii="GHEA Grapalat" w:hAnsi="GHEA Grapalat"/>
          <w:b/>
          <w:sz w:val="24"/>
          <w:szCs w:val="24"/>
        </w:rPr>
        <w:t>К-количество предоставленных услуг.</w:t>
      </w:r>
    </w:p>
    <w:p w:rsidR="00B95FE0" w:rsidRPr="009044F1" w:rsidRDefault="00A70A2B" w:rsidP="007B18B8">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7B18B8">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7B18B8">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580617" w:rsidRDefault="00C8055A" w:rsidP="007B18B8">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7B18B8">
      <w:pPr>
        <w:pStyle w:val="BodyTextIndent2"/>
        <w:widowControl w:val="0"/>
        <w:spacing w:line="240" w:lineRule="auto"/>
        <w:ind w:firstLine="567"/>
        <w:contextualSpacing/>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204A09">
      <w:pPr>
        <w:pStyle w:val="BodyTextIndent"/>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204A09">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lastRenderedPageBreak/>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204A09">
      <w:pPr>
        <w:pStyle w:val="BodyTextIndent2"/>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w:t>
      </w:r>
      <w:r w:rsidR="007C0D3B" w:rsidRPr="003723C3">
        <w:rPr>
          <w:rFonts w:ascii="GHEA Grapalat" w:hAnsi="GHEA Grapalat"/>
          <w:b/>
          <w:sz w:val="24"/>
          <w:szCs w:val="24"/>
        </w:rPr>
        <w:t>7</w:t>
      </w:r>
      <w:r w:rsidR="00A9098A" w:rsidRPr="00204A09">
        <w:rPr>
          <w:rFonts w:ascii="GHEA Grapalat" w:hAnsi="GHEA Grapalat"/>
          <w:b/>
          <w:sz w:val="24"/>
          <w:szCs w:val="24"/>
        </w:rPr>
        <w:t xml:space="preserve">-ый день в </w:t>
      </w:r>
      <w:r w:rsidR="00204A09" w:rsidRPr="00204A09">
        <w:rPr>
          <w:rFonts w:ascii="GHEA Grapalat" w:hAnsi="GHEA Grapalat"/>
          <w:b/>
          <w:sz w:val="24"/>
          <w:szCs w:val="24"/>
        </w:rPr>
        <w:t>10:30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204A0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204A09">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204A0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204A0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204A09">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C832E0" w:rsidRPr="00A01157" w:rsidRDefault="00FD2748" w:rsidP="00C832E0">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C832E0">
        <w:rPr>
          <w:rFonts w:ascii="GHEA Grapalat" w:hAnsi="GHEA Grapalat"/>
          <w:i w:val="0"/>
          <w:sz w:val="24"/>
          <w:szCs w:val="24"/>
        </w:rPr>
        <w:t>,</w:t>
      </w:r>
      <w:r w:rsidRPr="009044F1">
        <w:rPr>
          <w:rFonts w:ascii="GHEA Grapalat" w:hAnsi="GHEA Grapalat"/>
          <w:i w:val="0"/>
          <w:sz w:val="24"/>
          <w:szCs w:val="24"/>
        </w:rPr>
        <w:t xml:space="preserve"> </w:t>
      </w:r>
      <w:r w:rsidR="00C832E0" w:rsidRPr="00E063D7">
        <w:rPr>
          <w:rFonts w:ascii="GHEA Grapalat" w:hAnsi="GHEA Grapalat"/>
          <w:b/>
          <w:i w:val="0"/>
          <w:sz w:val="22"/>
          <w:szCs w:val="22"/>
        </w:rPr>
        <w:t>установленному Центральным банком Армении на момент вскрытия заявок</w:t>
      </w:r>
      <w:r w:rsidR="00C832E0">
        <w:rPr>
          <w:rFonts w:ascii="GHEA Grapalat" w:hAnsi="GHEA Grapalat"/>
          <w:b/>
          <w:i w:val="0"/>
          <w:sz w:val="22"/>
          <w:szCs w:val="22"/>
        </w:rPr>
        <w:t>.</w:t>
      </w:r>
    </w:p>
    <w:p w:rsidR="009B6D58" w:rsidRPr="00186559" w:rsidRDefault="00FD274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lastRenderedPageBreak/>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proofErr w:type="gramStart"/>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proofErr w:type="gram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204A0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r w:rsidR="00C832E0">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204A09">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204A09">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204A09">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204A09">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 xml:space="preserve">Член или секретарь комиссии не может участвовать в работе комиссии, если в </w:t>
      </w:r>
      <w:r w:rsidR="00E46770" w:rsidRPr="00B6749E">
        <w:rPr>
          <w:rFonts w:ascii="GHEA Grapalat" w:hAnsi="GHEA Grapalat"/>
          <w:sz w:val="24"/>
          <w:szCs w:val="24"/>
        </w:rPr>
        <w:lastRenderedPageBreak/>
        <w:t>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204A09">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204A09">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C832E0">
        <w:rPr>
          <w:rFonts w:ascii="GHEA Grapalat" w:hAnsi="GHEA Grapalat"/>
          <w:sz w:val="24"/>
          <w:szCs w:val="24"/>
        </w:rPr>
        <w:t xml:space="preserve"> </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204A09">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204A09">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204A09">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204A09">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по состоянию на день истечения срока представления решения уполномоченному органу, </w:t>
      </w:r>
      <w:r w:rsidRPr="006D55DC">
        <w:rPr>
          <w:rFonts w:ascii="GHEA Grapalat" w:hAnsi="GHEA Grapalat"/>
        </w:rPr>
        <w:lastRenderedPageBreak/>
        <w:t>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204A09">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6D55DC" w:rsidRPr="0087724F" w:rsidRDefault="00C61E94" w:rsidP="00204A09">
      <w:pPr>
        <w:widowControl w:val="0"/>
        <w:tabs>
          <w:tab w:val="left" w:pos="1276"/>
        </w:tabs>
        <w:ind w:firstLine="567"/>
        <w:contextualSpacing/>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204A09">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204A09">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w:t>
      </w:r>
      <w:proofErr w:type="gramStart"/>
      <w:r w:rsidR="00A74478" w:rsidRPr="00A74478">
        <w:rPr>
          <w:rFonts w:ascii="GHEA Grapalat" w:hAnsi="GHEA Grapalat"/>
          <w:sz w:val="24"/>
          <w:szCs w:val="24"/>
        </w:rPr>
        <w:t>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w:t>
      </w:r>
      <w:proofErr w:type="gramEnd"/>
      <w:r w:rsidR="00A74478" w:rsidRPr="00A74478">
        <w:rPr>
          <w:rFonts w:ascii="GHEA Grapalat" w:hAnsi="GHEA Grapalat"/>
          <w:sz w:val="24"/>
          <w:szCs w:val="24"/>
        </w:rPr>
        <w:t xml:space="preserve">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204A09">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204A09">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204A09">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D60FD9" w:rsidRDefault="00A150A9" w:rsidP="00D60FD9">
      <w:pPr>
        <w:widowControl w:val="0"/>
        <w:ind w:firstLine="567"/>
        <w:contextualSpacing/>
        <w:jc w:val="both"/>
        <w:rPr>
          <w:rFonts w:ascii="GHEA Grapalat" w:hAnsi="GHEA Grapalat"/>
        </w:rPr>
      </w:pPr>
      <w:r w:rsidRPr="00D60FD9">
        <w:rPr>
          <w:rFonts w:ascii="GHEA Grapalat" w:hAnsi="GHEA Grapalat"/>
        </w:rPr>
        <w:t>8.</w:t>
      </w:r>
      <w:r w:rsidR="000E624C" w:rsidRPr="00D60FD9">
        <w:rPr>
          <w:rFonts w:ascii="GHEA Grapalat" w:hAnsi="GHEA Grapalat"/>
        </w:rPr>
        <w:t>1</w:t>
      </w:r>
      <w:r w:rsidR="00E520F6" w:rsidRPr="00D60FD9">
        <w:rPr>
          <w:rFonts w:ascii="GHEA Grapalat" w:hAnsi="GHEA Grapalat"/>
        </w:rPr>
        <w:t>8</w:t>
      </w:r>
      <w:r w:rsidRPr="00D60FD9">
        <w:rPr>
          <w:rFonts w:ascii="GHEA Grapalat" w:hAnsi="GHEA Grapalat"/>
        </w:rPr>
        <w:t>.</w:t>
      </w:r>
      <w:r w:rsidR="00EE0CB1" w:rsidRPr="00D60FD9">
        <w:rPr>
          <w:rFonts w:ascii="GHEA Grapalat" w:hAnsi="GHEA Grapalat"/>
        </w:rPr>
        <w:tab/>
      </w:r>
      <w:r w:rsidR="00D60FD9" w:rsidRPr="00D60FD9">
        <w:rPr>
          <w:rFonts w:ascii="GHEA Grapalat" w:hAnsi="GHEA Grapalat"/>
        </w:rPr>
        <w:t>Оценка заявок и определение отобранного участника осуществляются по отдельным лотам.</w:t>
      </w:r>
    </w:p>
    <w:p w:rsidR="00583092" w:rsidRPr="009044F1" w:rsidRDefault="00A150A9"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proofErr w:type="gramStart"/>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ом</w:t>
      </w:r>
      <w:proofErr w:type="gramEnd"/>
      <w:r w:rsidR="005F2F3B">
        <w:rPr>
          <w:rFonts w:ascii="GHEA Grapalat" w:hAnsi="GHEA Grapalat"/>
        </w:rPr>
        <w:t xml:space="preserve">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204A09">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204A09">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lastRenderedPageBreak/>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204A09">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204A09">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204A09">
      <w:pPr>
        <w:pStyle w:val="BodyTextIndent2"/>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w:t>
      </w:r>
      <w:r w:rsidR="00F76488">
        <w:rPr>
          <w:rFonts w:ascii="GHEA Grapalat" w:hAnsi="GHEA Grapalat"/>
          <w:sz w:val="24"/>
          <w:szCs w:val="24"/>
        </w:rPr>
        <w:t xml:space="preserve">настоящей процедуры составляет 10 </w:t>
      </w:r>
      <w:r w:rsidRPr="009044F1">
        <w:rPr>
          <w:rFonts w:ascii="GHEA Grapalat" w:hAnsi="GHEA Grapalat"/>
          <w:sz w:val="24"/>
          <w:szCs w:val="24"/>
        </w:rPr>
        <w:t>календарных дней. Период ожидания</w:t>
      </w:r>
      <w:r>
        <w:rPr>
          <w:rFonts w:ascii="GHEA Grapalat" w:hAnsi="GHEA Grapalat"/>
          <w:sz w:val="24"/>
          <w:szCs w:val="24"/>
        </w:rPr>
        <w:t>:</w:t>
      </w:r>
    </w:p>
    <w:p w:rsidR="00EE5A30" w:rsidRPr="00B6749E" w:rsidRDefault="00EE5A30" w:rsidP="00204A09">
      <w:pPr>
        <w:pStyle w:val="BodyTextIndent2"/>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204A09">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204A09">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BodyTextIndent2"/>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F76488">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 xml:space="preserve">а в </w:t>
      </w:r>
      <w:r w:rsidR="00B06EC9" w:rsidRPr="00106011">
        <w:rPr>
          <w:rFonts w:ascii="GHEA Grapalat" w:hAnsi="GHEA Grapalat"/>
        </w:rPr>
        <w:lastRenderedPageBreak/>
        <w:t>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F76488">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F76488">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76488" w:rsidRDefault="007F245B" w:rsidP="009E460F">
      <w:pPr>
        <w:rPr>
          <w:rFonts w:ascii="GHEA Grapalat" w:hAnsi="GHEA Grapalat"/>
          <w:b/>
        </w:rPr>
      </w:pPr>
      <w:r w:rsidRPr="00925DE0">
        <w:rPr>
          <w:rFonts w:ascii="GHEA Grapalat" w:hAnsi="GHEA Grapalat"/>
          <w:b/>
        </w:rPr>
        <w:t xml:space="preserve">                 </w:t>
      </w:r>
    </w:p>
    <w:p w:rsidR="00096865" w:rsidRPr="00925DE0" w:rsidRDefault="00030D40" w:rsidP="00F7648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C56B2" w:rsidRDefault="00030D40" w:rsidP="00FA2474">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535E93">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535E93">
        <w:rPr>
          <w:rFonts w:ascii="GHEA Grapalat" w:hAnsi="GHEA Grapalat"/>
          <w:color w:val="000000" w:themeColor="text1"/>
        </w:rPr>
        <w:t>.</w:t>
      </w:r>
    </w:p>
    <w:p w:rsidR="0057550D" w:rsidRPr="008D2394" w:rsidRDefault="00A6609C" w:rsidP="00FA2474">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rsidR="00384973" w:rsidRDefault="0085658A" w:rsidP="00FA2474">
      <w:pPr>
        <w:widowControl w:val="0"/>
        <w:tabs>
          <w:tab w:val="left" w:pos="1276"/>
        </w:tabs>
        <w:ind w:firstLine="567"/>
        <w:contextualSpacing/>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1F0CFE">
        <w:rPr>
          <w:rFonts w:ascii="GHEA Grapalat" w:hAnsi="GHEA Grapalat"/>
        </w:rPr>
        <w:t>.</w:t>
      </w:r>
    </w:p>
    <w:p w:rsidR="00CD2651" w:rsidRPr="002E6E0C" w:rsidRDefault="00CD2651"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FA2474">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786738" w:rsidRPr="00707948" w:rsidRDefault="00786738" w:rsidP="00FA2474">
      <w:pPr>
        <w:widowControl w:val="0"/>
        <w:tabs>
          <w:tab w:val="left" w:pos="1276"/>
        </w:tabs>
        <w:ind w:firstLine="567"/>
        <w:contextualSpacing/>
        <w:jc w:val="both"/>
        <w:rPr>
          <w:rFonts w:ascii="GHEA Grapalat" w:hAnsi="GHEA Grapalat"/>
        </w:rPr>
      </w:pPr>
      <w:r w:rsidRPr="0014372B">
        <w:rPr>
          <w:rFonts w:ascii="GHEA Grapalat" w:hAnsi="GHEA Grapalat" w:cs="Sylfaen"/>
          <w:lang w:val="hy-AM"/>
        </w:rPr>
        <w:lastRenderedPageBreak/>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853D2D" w:rsidRDefault="002406D8" w:rsidP="00FA2474">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обязательство, которое влечет за собой одностороннее расторжение договора заказчиком.</w:t>
      </w:r>
    </w:p>
    <w:p w:rsidR="00366C4E" w:rsidRPr="00853D2D" w:rsidRDefault="00030D40" w:rsidP="00FA2474">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w:t>
      </w:r>
      <w:r w:rsidR="00E7637F">
        <w:rPr>
          <w:rFonts w:ascii="GHEA Grapalat" w:hAnsi="GHEA Grapalat"/>
        </w:rPr>
        <w:t xml:space="preserve">, </w:t>
      </w:r>
      <w:r w:rsidR="00E7637F" w:rsidRPr="008D2394">
        <w:rPr>
          <w:rFonts w:ascii="GHEA Grapalat" w:hAnsi="GHEA Grapalat"/>
        </w:rPr>
        <w:t xml:space="preserve">в виде </w:t>
      </w:r>
      <w:r w:rsidR="00E7637F">
        <w:rPr>
          <w:rFonts w:ascii="GHEA Grapalat" w:hAnsi="GHEA Grapalat"/>
        </w:rPr>
        <w:t>соглашения о неустойке</w:t>
      </w:r>
      <w:r w:rsidR="001723D6" w:rsidRPr="00853D2D">
        <w:rPr>
          <w:rFonts w:ascii="GHEA Grapalat" w:hAnsi="GHEA Grapalat"/>
        </w:rPr>
        <w:t xml:space="preserve"> (Приложение 5</w:t>
      </w:r>
      <w:r w:rsidR="00E7637F">
        <w:rPr>
          <w:rFonts w:ascii="GHEA Grapalat" w:hAnsi="GHEA Grapalat"/>
        </w:rPr>
        <w:t>.2</w:t>
      </w:r>
      <w:r w:rsidR="001723D6" w:rsidRPr="00853D2D">
        <w:rPr>
          <w:rFonts w:ascii="GHEA Grapalat" w:hAnsi="GHEA Grapalat"/>
        </w:rPr>
        <w:t>)</w:t>
      </w:r>
      <w:r w:rsidR="00375E5E" w:rsidRPr="00853D2D">
        <w:rPr>
          <w:rFonts w:ascii="GHEA Grapalat" w:hAnsi="GHEA Grapalat"/>
        </w:rPr>
        <w:t xml:space="preserve"> или наличных дене</w:t>
      </w:r>
      <w:r w:rsidR="00E7637F">
        <w:rPr>
          <w:rFonts w:ascii="GHEA Grapalat" w:hAnsi="GHEA Grapalat"/>
        </w:rPr>
        <w:t>г.</w:t>
      </w:r>
    </w:p>
    <w:p w:rsidR="0011249D" w:rsidRDefault="0058395E" w:rsidP="00FA2474">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FA2474">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7637F">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A2474">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FA2474">
      <w:pPr>
        <w:widowControl w:val="0"/>
        <w:tabs>
          <w:tab w:val="left" w:pos="1276"/>
        </w:tabs>
        <w:ind w:firstLine="567"/>
        <w:contextualSpacing/>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rsidR="008F0732" w:rsidRPr="00625529" w:rsidRDefault="00030D40" w:rsidP="00FA2474">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F53937">
        <w:rPr>
          <w:rFonts w:ascii="GHEA Grapalat" w:hAnsi="GHEA Grapalat"/>
        </w:rPr>
        <w:t>не предусматривается</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2807DD" w:rsidRPr="00FA2474" w:rsidRDefault="00030D40" w:rsidP="00FA2474">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74650E" w:rsidP="00FA2474">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представляет требование о выплате обеспечения </w:t>
      </w:r>
      <w:proofErr w:type="gramStart"/>
      <w:r w:rsidRPr="0074650E">
        <w:rPr>
          <w:rFonts w:ascii="GHEA Grapalat" w:hAnsi="GHEA Grapalat"/>
        </w:rPr>
        <w:t xml:space="preserve">договора  </w:t>
      </w:r>
      <w:r w:rsidRPr="0074650E">
        <w:rPr>
          <w:rFonts w:ascii="GHEA Grapalat" w:hAnsi="GHEA Grapalat"/>
        </w:rPr>
        <w:lastRenderedPageBreak/>
        <w:t>и</w:t>
      </w:r>
      <w:proofErr w:type="gramEnd"/>
      <w:r w:rsidRPr="0074650E">
        <w:rPr>
          <w:rFonts w:ascii="GHEA Grapalat" w:hAnsi="GHEA Grapalat"/>
        </w:rPr>
        <w:t xml:space="preserve">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GHEA Grapalat" w:hAnsi="GHEA Grapalat"/>
        </w:rPr>
      </w:pPr>
      <w:r w:rsidRPr="00F2342B">
        <w:rPr>
          <w:rFonts w:ascii="GHEA Grapalat" w:hAnsi="GHEA Grapalat"/>
        </w:rPr>
        <w:t xml:space="preserve">10.8 </w:t>
      </w:r>
      <w:r w:rsidRPr="00F2342B">
        <w:rPr>
          <w:rFonts w:ascii="GHEA Grapalat" w:hAnsi="GHEA Grapalat" w:hint="eastAsia"/>
        </w:rPr>
        <w:t>О</w:t>
      </w:r>
      <w:r w:rsidRPr="00F2342B">
        <w:rPr>
          <w:rFonts w:ascii="GHEA Grapalat" w:hAnsi="GHEA Grapalat"/>
        </w:rPr>
        <w:t xml:space="preserve"> </w:t>
      </w:r>
      <w:r w:rsidRPr="00F2342B">
        <w:rPr>
          <w:rFonts w:ascii="GHEA Grapalat" w:hAnsi="GHEA Grapalat" w:hint="eastAsia"/>
        </w:rPr>
        <w:t>возврате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договора</w:t>
      </w:r>
      <w:r w:rsidRPr="00F2342B">
        <w:rPr>
          <w:rFonts w:ascii="GHEA Grapalat" w:hAnsi="GHEA Grapalat"/>
        </w:rPr>
        <w:t xml:space="preserve"> </w:t>
      </w:r>
      <w:r w:rsidRPr="00F2342B">
        <w:rPr>
          <w:rFonts w:ascii="GHEA Grapalat" w:hAnsi="GHEA Grapalat" w:hint="eastAsia"/>
        </w:rPr>
        <w:t>или</w:t>
      </w:r>
      <w:r w:rsidRPr="00F2342B">
        <w:rPr>
          <w:rFonts w:ascii="GHEA Grapalat" w:hAnsi="GHEA Grapalat"/>
        </w:rPr>
        <w:t xml:space="preserve"> </w:t>
      </w:r>
      <w:r w:rsidRPr="00F2342B">
        <w:rPr>
          <w:rFonts w:ascii="GHEA Grapalat" w:hAnsi="GHEA Grapalat" w:hint="eastAsia"/>
        </w:rPr>
        <w:t>квалификации</w:t>
      </w:r>
      <w:r w:rsidRPr="00F2342B">
        <w:rPr>
          <w:rFonts w:ascii="GHEA Grapalat" w:hAnsi="GHEA Grapalat"/>
        </w:rPr>
        <w:t xml:space="preserve"> </w:t>
      </w:r>
      <w:r w:rsidRPr="00F2342B">
        <w:rPr>
          <w:rFonts w:ascii="GHEA Grapalat" w:hAnsi="GHEA Grapalat" w:hint="eastAsia"/>
        </w:rPr>
        <w:t>руководитель</w:t>
      </w:r>
      <w:r w:rsidRPr="00F2342B">
        <w:rPr>
          <w:rFonts w:ascii="GHEA Grapalat" w:hAnsi="GHEA Grapalat"/>
        </w:rPr>
        <w:t xml:space="preserve"> </w:t>
      </w:r>
      <w:r w:rsidRPr="00F2342B">
        <w:rPr>
          <w:rFonts w:ascii="GHEA Grapalat" w:hAnsi="GHEA Grapalat" w:hint="eastAsia"/>
        </w:rPr>
        <w:t>заказчика</w:t>
      </w:r>
      <w:r w:rsidRPr="00F2342B">
        <w:rPr>
          <w:rFonts w:ascii="GHEA Grapalat" w:hAnsi="GHEA Grapalat"/>
        </w:rPr>
        <w:t xml:space="preserve"> </w:t>
      </w:r>
      <w:r w:rsidRPr="00F2342B">
        <w:rPr>
          <w:rFonts w:ascii="GHEA Grapalat" w:hAnsi="GHEA Grapalat" w:hint="eastAsia"/>
        </w:rPr>
        <w:t>уведомляет</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письменной</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течение</w:t>
      </w:r>
      <w:r w:rsidRPr="00F2342B">
        <w:rPr>
          <w:rFonts w:ascii="GHEA Grapalat" w:hAnsi="GHEA Grapalat"/>
        </w:rPr>
        <w:t xml:space="preserve"> </w:t>
      </w:r>
      <w:r w:rsidRPr="00F2342B">
        <w:rPr>
          <w:rFonts w:ascii="GHEA Grapalat" w:hAnsi="GHEA Grapalat" w:hint="eastAsia"/>
        </w:rPr>
        <w:t>пяти</w:t>
      </w:r>
      <w:r w:rsidRPr="00F2342B">
        <w:rPr>
          <w:rFonts w:ascii="GHEA Grapalat" w:hAnsi="GHEA Grapalat"/>
        </w:rPr>
        <w:t xml:space="preserve"> </w:t>
      </w:r>
      <w:r w:rsidRPr="00F2342B">
        <w:rPr>
          <w:rFonts w:ascii="GHEA Grapalat" w:hAnsi="GHEA Grapalat" w:hint="eastAsia"/>
        </w:rPr>
        <w:t>рабочих</w:t>
      </w:r>
      <w:r w:rsidRPr="00F2342B">
        <w:rPr>
          <w:rFonts w:ascii="GHEA Grapalat" w:hAnsi="GHEA Grapalat"/>
        </w:rPr>
        <w:t xml:space="preserve"> </w:t>
      </w:r>
      <w:r w:rsidRPr="00F2342B">
        <w:rPr>
          <w:rFonts w:ascii="GHEA Grapalat" w:hAnsi="GHEA Grapalat" w:hint="eastAsia"/>
        </w:rPr>
        <w:t>дней</w:t>
      </w:r>
      <w:r w:rsidRPr="00F2342B">
        <w:rPr>
          <w:rFonts w:ascii="GHEA Grapalat" w:hAnsi="GHEA Grapalat"/>
        </w:rPr>
        <w:t xml:space="preserve">, </w:t>
      </w:r>
      <w:r w:rsidRPr="00F2342B">
        <w:rPr>
          <w:rFonts w:ascii="GHEA Grapalat" w:hAnsi="GHEA Grapalat" w:hint="eastAsia"/>
        </w:rPr>
        <w:t>следующих</w:t>
      </w:r>
      <w:r w:rsidRPr="00F2342B">
        <w:rPr>
          <w:rFonts w:ascii="GHEA Grapalat" w:hAnsi="GHEA Grapalat"/>
        </w:rPr>
        <w:t xml:space="preserve"> </w:t>
      </w:r>
      <w:r w:rsidRPr="00F2342B">
        <w:rPr>
          <w:rFonts w:ascii="GHEA Grapalat" w:hAnsi="GHEA Grapalat" w:hint="eastAsia"/>
        </w:rPr>
        <w:t>за</w:t>
      </w:r>
      <w:r w:rsidRPr="00F2342B">
        <w:rPr>
          <w:rFonts w:ascii="GHEA Grapalat" w:hAnsi="GHEA Grapalat"/>
        </w:rPr>
        <w:t xml:space="preserve"> днем </w:t>
      </w:r>
      <w:proofErr w:type="gramStart"/>
      <w:r w:rsidRPr="00F2342B">
        <w:rPr>
          <w:rFonts w:ascii="GHEA Grapalat" w:hAnsi="GHEA Grapalat"/>
        </w:rPr>
        <w:t>возникновения основания возврата обеспечения</w:t>
      </w:r>
      <w:proofErr w:type="gramEnd"/>
      <w:r w:rsidRPr="00F2342B" w:rsidDel="00960F8B">
        <w:rPr>
          <w:rFonts w:ascii="GHEA Grapalat" w:hAnsi="GHEA Grapalat"/>
        </w:rPr>
        <w:t xml:space="preserve"> </w:t>
      </w:r>
      <w:r w:rsidRPr="00F2342B">
        <w:rPr>
          <w:rFonts w:ascii="GHEA Grapalat" w:hAnsi="GHEA Grapalat"/>
        </w:rPr>
        <w:t>уведомляе</w:t>
      </w:r>
      <w:r>
        <w:rPr>
          <w:rFonts w:ascii="GHEA Grapalat" w:hAnsi="GHEA Grapalat"/>
        </w:rPr>
        <w:t>т</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w:t>
      </w:r>
      <w:r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F53937" w:rsidRDefault="00F53937" w:rsidP="00F53937">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F53937" w:rsidRDefault="00F53937" w:rsidP="00FA2474">
      <w:pPr>
        <w:widowControl w:val="0"/>
        <w:tabs>
          <w:tab w:val="left" w:pos="1134"/>
        </w:tabs>
        <w:ind w:firstLine="567"/>
        <w:contextualSpacing/>
        <w:jc w:val="both"/>
        <w:rPr>
          <w:rFonts w:ascii="GHEA Grapalat" w:hAnsi="GHEA Grapalat"/>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7637F" w:rsidRPr="009044F1" w:rsidRDefault="00E7637F" w:rsidP="00E7637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7637F" w:rsidRPr="00D3436F" w:rsidRDefault="00E7637F" w:rsidP="00E7637F">
      <w:pPr>
        <w:widowControl w:val="0"/>
        <w:tabs>
          <w:tab w:val="left" w:pos="1134"/>
        </w:tabs>
        <w:ind w:firstLine="567"/>
        <w:contextualSpacing/>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7637F" w:rsidRDefault="00E7637F"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lastRenderedPageBreak/>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lastRenderedPageBreak/>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570BBD">
        <w:rPr>
          <w:rFonts w:ascii="GHEA Grapalat" w:hAnsi="GHEA Grapalat"/>
        </w:rPr>
        <w:t>органа.Уполномоченный</w:t>
      </w:r>
      <w:proofErr w:type="spellEnd"/>
      <w:proofErr w:type="gram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01D04">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 xml:space="preserve">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w:t>
      </w:r>
      <w:r w:rsidRPr="009044F1">
        <w:rPr>
          <w:rFonts w:ascii="GHEA Grapalat" w:hAnsi="GHEA Grapalat"/>
        </w:rPr>
        <w:lastRenderedPageBreak/>
        <w:t>реквизитов.</w:t>
      </w:r>
    </w:p>
    <w:p w:rsidR="0009686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B01D04">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B01D04">
      <w:pPr>
        <w:widowControl w:val="0"/>
        <w:ind w:firstLine="567"/>
        <w:contextualSpacing/>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01D04">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Приложению №1;</w:t>
      </w:r>
    </w:p>
    <w:p w:rsidR="009D7EFF" w:rsidRPr="00D3436F" w:rsidRDefault="009D7EFF"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1"/>
        <w:t>14</w:t>
      </w:r>
    </w:p>
    <w:p w:rsidR="00E67BA7" w:rsidRPr="00E267E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2.</w:t>
      </w:r>
      <w:r w:rsidR="00531CA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B01D04">
      <w:pPr>
        <w:widowControl w:val="0"/>
        <w:contextualSpacing/>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31CA1">
      <w:pPr>
        <w:widowControl w:val="0"/>
        <w:ind w:firstLine="567"/>
        <w:contextualSpacing/>
        <w:jc w:val="both"/>
        <w:rPr>
          <w:rFonts w:ascii="GHEA Grapalat" w:hAnsi="GHEA Grapalat" w:cs="Sylfaen"/>
        </w:rPr>
      </w:pPr>
      <w:r w:rsidRPr="002658C9">
        <w:rPr>
          <w:rFonts w:ascii="GHEA Grapalat" w:hAnsi="GHEA Grapalat"/>
        </w:rPr>
        <w:t xml:space="preserve">Предложения участника, относящиеся к ним </w:t>
      </w:r>
      <w:proofErr w:type="gramStart"/>
      <w:r w:rsidRPr="002658C9">
        <w:rPr>
          <w:rFonts w:ascii="GHEA Grapalat" w:hAnsi="GHEA Grapalat"/>
        </w:rPr>
        <w:t>документы</w:t>
      </w:r>
      <w:proofErr w:type="gramEnd"/>
      <w:r w:rsidRPr="002658C9">
        <w:rPr>
          <w:rFonts w:ascii="GHEA Grapalat" w:hAnsi="GHEA Grapalat"/>
        </w:rPr>
        <w:t xml:space="preserve">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31CA1" w:rsidRPr="00531CA1">
        <w:rPr>
          <w:rFonts w:ascii="GHEA Grapalat" w:hAnsi="GHEA Grapalat"/>
          <w:b/>
        </w:rPr>
        <w:t xml:space="preserve">одном </w:t>
      </w:r>
      <w:r w:rsidRPr="00531CA1">
        <w:rPr>
          <w:rFonts w:ascii="GHEA Grapalat" w:hAnsi="GHEA Grapalat"/>
          <w:b/>
        </w:rPr>
        <w:t>экземпляр</w:t>
      </w:r>
      <w:r w:rsidR="00531CA1" w:rsidRPr="00531CA1">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31CA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31CA1">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A129BC" w:rsidRDefault="00E24455" w:rsidP="00531CA1">
      <w:pPr>
        <w:widowControl w:val="0"/>
        <w:tabs>
          <w:tab w:val="left" w:pos="1134"/>
        </w:tabs>
        <w:ind w:firstLine="567"/>
        <w:contextualSpacing/>
        <w:rPr>
          <w:rFonts w:ascii="GHEA Grapalat" w:hAnsi="GHEA Grapalat"/>
        </w:rPr>
      </w:pPr>
      <w:r w:rsidRPr="00A129BC">
        <w:rPr>
          <w:rFonts w:ascii="GHEA Grapalat" w:hAnsi="GHEA Grapalat"/>
        </w:rPr>
        <w:t>1)</w:t>
      </w:r>
      <w:r w:rsidRPr="00A129BC">
        <w:rPr>
          <w:rFonts w:ascii="GHEA Grapalat" w:hAnsi="GHEA Grapalat"/>
        </w:rPr>
        <w:tab/>
        <w:t>наименование заказчика и место (адрес) подачи заявки;</w:t>
      </w:r>
    </w:p>
    <w:p w:rsidR="00E24455" w:rsidRPr="00A129BC" w:rsidRDefault="00E24455" w:rsidP="00531CA1">
      <w:pPr>
        <w:widowControl w:val="0"/>
        <w:tabs>
          <w:tab w:val="left" w:pos="1134"/>
          <w:tab w:val="left" w:pos="6284"/>
        </w:tabs>
        <w:ind w:firstLine="567"/>
        <w:contextualSpacing/>
        <w:jc w:val="both"/>
        <w:rPr>
          <w:rFonts w:ascii="GHEA Grapalat" w:hAnsi="GHEA Grapalat"/>
        </w:rPr>
      </w:pPr>
      <w:r w:rsidRPr="00A129BC">
        <w:rPr>
          <w:rFonts w:ascii="GHEA Grapalat" w:hAnsi="GHEA Grapalat"/>
        </w:rPr>
        <w:t>2)</w:t>
      </w:r>
      <w:r w:rsidRPr="00A129BC">
        <w:rPr>
          <w:rFonts w:ascii="GHEA Grapalat" w:hAnsi="GHEA Grapalat"/>
        </w:rPr>
        <w:tab/>
        <w:t xml:space="preserve">код </w:t>
      </w:r>
      <w:r w:rsidR="00107A05" w:rsidRPr="00A129BC">
        <w:rPr>
          <w:rFonts w:ascii="GHEA Grapalat" w:hAnsi="GHEA Grapalat"/>
        </w:rPr>
        <w:t>процедуры</w:t>
      </w:r>
      <w:r w:rsidRPr="00A129BC">
        <w:rPr>
          <w:rFonts w:ascii="GHEA Grapalat" w:hAnsi="GHEA Grapalat"/>
        </w:rPr>
        <w:t>;</w:t>
      </w:r>
      <w:r w:rsidRPr="00A129BC">
        <w:rPr>
          <w:rFonts w:ascii="GHEA Grapalat" w:hAnsi="GHEA Grapalat"/>
        </w:rPr>
        <w:tab/>
      </w:r>
    </w:p>
    <w:p w:rsidR="00E24455" w:rsidRPr="00A129BC" w:rsidRDefault="00E24455" w:rsidP="00531CA1">
      <w:pPr>
        <w:widowControl w:val="0"/>
        <w:tabs>
          <w:tab w:val="left" w:pos="1134"/>
        </w:tabs>
        <w:ind w:firstLine="567"/>
        <w:contextualSpacing/>
        <w:jc w:val="both"/>
        <w:rPr>
          <w:rFonts w:ascii="GHEA Grapalat" w:hAnsi="GHEA Grapalat"/>
        </w:rPr>
      </w:pPr>
      <w:r w:rsidRPr="00A129BC">
        <w:rPr>
          <w:rFonts w:ascii="GHEA Grapalat" w:hAnsi="GHEA Grapalat"/>
        </w:rPr>
        <w:t>3)</w:t>
      </w:r>
      <w:r w:rsidRPr="00A129BC">
        <w:rPr>
          <w:rFonts w:ascii="GHEA Grapalat" w:hAnsi="GHEA Grapalat"/>
        </w:rPr>
        <w:tab/>
        <w:t>слова “не вскрывать до заседания по вскрытию заявок”;</w:t>
      </w:r>
    </w:p>
    <w:p w:rsidR="00E24455" w:rsidRPr="00A129BC" w:rsidRDefault="00E24455" w:rsidP="00531CA1">
      <w:pPr>
        <w:widowControl w:val="0"/>
        <w:tabs>
          <w:tab w:val="left" w:pos="1134"/>
        </w:tabs>
        <w:ind w:firstLine="567"/>
        <w:contextualSpacing/>
        <w:jc w:val="both"/>
        <w:rPr>
          <w:rFonts w:ascii="GHEA Grapalat" w:hAnsi="GHEA Grapalat"/>
        </w:rPr>
      </w:pPr>
      <w:r w:rsidRPr="00A129BC">
        <w:rPr>
          <w:rFonts w:ascii="GHEA Grapalat" w:hAnsi="GHEA Grapalat"/>
        </w:rPr>
        <w:t>4)</w:t>
      </w:r>
      <w:r w:rsidRPr="00A129BC">
        <w:rPr>
          <w:rFonts w:ascii="GHEA Grapalat" w:hAnsi="GHEA Grapalat"/>
        </w:rPr>
        <w:tab/>
        <w:t>наименование (имя), место нахождения и номер телефона участника.</w:t>
      </w:r>
    </w:p>
    <w:p w:rsidR="00E24455" w:rsidRDefault="00107A05" w:rsidP="00531CA1">
      <w:pPr>
        <w:widowControl w:val="0"/>
        <w:tabs>
          <w:tab w:val="left" w:pos="1134"/>
        </w:tabs>
        <w:ind w:firstLine="567"/>
        <w:contextualSpacing/>
        <w:jc w:val="both"/>
        <w:rPr>
          <w:rFonts w:ascii="GHEA Grapalat" w:hAnsi="GHEA Grapalat" w:cs="Sylfaen"/>
        </w:rPr>
      </w:pPr>
      <w:r w:rsidRPr="00A129BC">
        <w:rPr>
          <w:rFonts w:ascii="GHEA Grapalat" w:hAnsi="GHEA Grapalat"/>
        </w:rPr>
        <w:t>3</w:t>
      </w:r>
      <w:r w:rsidR="00E24455" w:rsidRPr="00A129BC">
        <w:rPr>
          <w:rFonts w:ascii="GHEA Grapalat" w:hAnsi="GHEA Grapalat"/>
        </w:rPr>
        <w:t>.3.</w:t>
      </w:r>
      <w:r w:rsidR="00E24455" w:rsidRPr="00A129BC">
        <w:rPr>
          <w:rFonts w:ascii="GHEA Grapalat" w:hAnsi="GHEA Grapalat"/>
        </w:rPr>
        <w:tab/>
        <w:t>На заседании по вскрытию заявок комиссия отклоняет заявки, не</w:t>
      </w:r>
      <w:r w:rsidR="00E24455" w:rsidRPr="00A129BC">
        <w:rPr>
          <w:rFonts w:ascii="Courier New" w:hAnsi="Courier New" w:cs="Courier New"/>
        </w:rPr>
        <w:t> </w:t>
      </w:r>
      <w:r w:rsidR="00E24455" w:rsidRPr="00A129BC">
        <w:rPr>
          <w:rFonts w:ascii="GHEA Grapalat" w:hAnsi="GHEA Grapalat"/>
        </w:rPr>
        <w:t>соответствующие</w:t>
      </w:r>
      <w:r w:rsidR="00E24455" w:rsidRPr="002658C9">
        <w:rPr>
          <w:rFonts w:ascii="GHEA Grapalat" w:hAnsi="GHEA Grapalat"/>
        </w:rPr>
        <w:t xml:space="preserve"> </w:t>
      </w:r>
      <w:r w:rsidR="00E24455" w:rsidRPr="002658C9">
        <w:rPr>
          <w:rFonts w:ascii="GHEA Grapalat" w:hAnsi="GHEA Grapalat"/>
        </w:rPr>
        <w:lastRenderedPageBreak/>
        <w:t xml:space="preserve">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B2572B" w:rsidRPr="00374F4A" w:rsidRDefault="00107A05" w:rsidP="00A129BC">
      <w:pPr>
        <w:jc w:val="right"/>
        <w:rPr>
          <w:rFonts w:ascii="GHEA Grapalat" w:hAnsi="GHEA Grapalat" w:cs="Arial"/>
          <w:b/>
        </w:rPr>
      </w:pPr>
      <w:r>
        <w:rPr>
          <w:rFonts w:ascii="GHEA Grapalat" w:hAnsi="GHEA Grapalat"/>
          <w:b/>
        </w:rPr>
        <w:br w:type="page"/>
      </w:r>
      <w:r w:rsidR="00B2572B" w:rsidRPr="00374F4A">
        <w:rPr>
          <w:rFonts w:ascii="GHEA Grapalat" w:hAnsi="GHEA Grapalat"/>
          <w:b/>
        </w:rPr>
        <w:lastRenderedPageBreak/>
        <w:t>Приложение № 1</w:t>
      </w:r>
    </w:p>
    <w:p w:rsidR="00B95A43" w:rsidRPr="00374F4A" w:rsidRDefault="00B95A43" w:rsidP="00B95A43">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A9154C">
        <w:rPr>
          <w:rFonts w:ascii="GHEA Grapalat" w:hAnsi="GHEA Grapalat"/>
          <w:b/>
          <w:sz w:val="22"/>
          <w:szCs w:val="22"/>
        </w:rPr>
        <w:t>GHTsDzB-HVKAK-2025-39</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B2572B" w:rsidRPr="00374F4A" w:rsidRDefault="00B2572B" w:rsidP="00B95A43">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B95A43">
      <w:pPr>
        <w:pStyle w:val="Heading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95A4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7D07" w:rsidRDefault="00C47D07" w:rsidP="00C47D07">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A9154C">
        <w:rPr>
          <w:rFonts w:ascii="GHEA Grapalat" w:hAnsi="GHEA Grapalat"/>
          <w:b/>
          <w:sz w:val="22"/>
          <w:szCs w:val="22"/>
        </w:rPr>
        <w:t>GHTsDzB-HVKAK-2025-39</w:t>
      </w:r>
      <w:r w:rsidRPr="00E063D7">
        <w:rPr>
          <w:rFonts w:ascii="GHEA Grapalat" w:hAnsi="GHEA Grapalat"/>
          <w:b/>
          <w:sz w:val="22"/>
          <w:szCs w:val="22"/>
        </w:rPr>
        <w:t>»</w:t>
      </w:r>
      <w:r>
        <w:rPr>
          <w:rFonts w:ascii="GHEA Grapalat" w:hAnsi="GHEA Grapalat"/>
          <w:b/>
          <w:sz w:val="22"/>
          <w:szCs w:val="22"/>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lastRenderedPageBreak/>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00C47D07">
        <w:rPr>
          <w:rFonts w:ascii="GHEA Grapalat" w:hAnsi="GHEA Grapalat"/>
          <w:spacing w:val="-4"/>
        </w:rPr>
        <w:t xml:space="preserve">запрос котировок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47D07" w:rsidRPr="00E063D7">
        <w:rPr>
          <w:rFonts w:ascii="GHEA Grapalat" w:hAnsi="GHEA Grapalat"/>
          <w:sz w:val="22"/>
          <w:szCs w:val="22"/>
        </w:rPr>
        <w:t>«</w:t>
      </w:r>
      <w:r w:rsidR="00A9154C">
        <w:rPr>
          <w:rFonts w:ascii="GHEA Grapalat" w:hAnsi="GHEA Grapalat"/>
          <w:b/>
          <w:sz w:val="22"/>
          <w:szCs w:val="22"/>
        </w:rPr>
        <w:t>GHTsDzB-HVKAK-2025-39</w:t>
      </w:r>
      <w:r w:rsidR="00C47D07" w:rsidRPr="00E063D7">
        <w:rPr>
          <w:rFonts w:ascii="GHEA Grapalat" w:hAnsi="GHEA Grapalat"/>
          <w:b/>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6F3CBD">
        <w:rPr>
          <w:rFonts w:ascii="GHEA Grapalat" w:hAnsi="GHEA Grapalat"/>
          <w:color w:val="000000" w:themeColor="text1"/>
        </w:rPr>
        <w:t>приглашением  представить</w:t>
      </w:r>
      <w:proofErr w:type="gramEnd"/>
      <w:r w:rsidRPr="006F3CBD">
        <w:rPr>
          <w:rFonts w:ascii="GHEA Grapalat" w:hAnsi="GHEA Grapalat"/>
          <w:color w:val="000000" w:themeColor="text1"/>
        </w:rPr>
        <w:t xml:space="preserve"> обеспечение </w:t>
      </w:r>
      <w:proofErr w:type="spellStart"/>
      <w:r w:rsidRPr="006F3CBD">
        <w:rPr>
          <w:rFonts w:ascii="GHEA Grapalat" w:hAnsi="GHEA Grapalat"/>
          <w:color w:val="000000" w:themeColor="text1"/>
        </w:rPr>
        <w:t>квалификаци</w:t>
      </w:r>
      <w:proofErr w:type="spellEnd"/>
      <w:r w:rsidRPr="006F3CBD">
        <w:rPr>
          <w:rFonts w:ascii="GHEA Grapalat" w:hAnsi="GHEA Grapalat"/>
          <w:color w:val="000000" w:themeColor="text1"/>
        </w:rPr>
        <w:t xml:space="preserve"> </w:t>
      </w:r>
      <w:r w:rsidR="00EF3DB6">
        <w:rPr>
          <w:rFonts w:ascii="GHEA Grapalat" w:hAnsi="GHEA Grapalat"/>
          <w:color w:val="000000" w:themeColor="text1"/>
        </w:rPr>
        <w:t>,</w:t>
      </w:r>
    </w:p>
    <w:p w:rsidR="006B3E56" w:rsidRPr="00EE5573" w:rsidRDefault="006F3CBD" w:rsidP="00B46D58">
      <w:pPr>
        <w:pStyle w:val="ListParagraph"/>
        <w:widowControl w:val="0"/>
        <w:numPr>
          <w:ilvl w:val="0"/>
          <w:numId w:val="22"/>
        </w:numPr>
        <w:tabs>
          <w:tab w:val="left" w:pos="567"/>
        </w:tabs>
        <w:spacing w:after="160"/>
        <w:jc w:val="both"/>
        <w:rPr>
          <w:rFonts w:ascii="GHEA Grapalat" w:hAnsi="GHEA Grapalat"/>
        </w:rPr>
      </w:pPr>
      <w:r w:rsidRPr="00EE5573">
        <w:rPr>
          <w:rFonts w:ascii="GHEA Grapalat" w:hAnsi="GHEA Grapalat"/>
        </w:rPr>
        <w:t xml:space="preserve"> </w:t>
      </w:r>
      <w:r w:rsidR="006B3E56" w:rsidRPr="00EE5573">
        <w:rPr>
          <w:rFonts w:ascii="GHEA Grapalat" w:hAnsi="GHEA Grapalat"/>
        </w:rPr>
        <w:t xml:space="preserve">в рамках участия в </w:t>
      </w:r>
      <w:r w:rsidR="009608F3">
        <w:rPr>
          <w:rFonts w:ascii="GHEA Grapalat" w:hAnsi="GHEA Grapalat"/>
        </w:rPr>
        <w:t>запросе котировок</w:t>
      </w:r>
      <w:r w:rsidR="00305944" w:rsidRPr="00EE5573">
        <w:rPr>
          <w:rFonts w:ascii="GHEA Grapalat" w:hAnsi="GHEA Grapalat"/>
        </w:rPr>
        <w:t xml:space="preserve"> </w:t>
      </w:r>
      <w:r w:rsidR="006B3E56" w:rsidRPr="00EE5573">
        <w:rPr>
          <w:rFonts w:ascii="GHEA Grapalat" w:hAnsi="GHEA Grapalat"/>
        </w:rPr>
        <w:t xml:space="preserve">под кодом </w:t>
      </w:r>
      <w:r w:rsidR="00EE5573" w:rsidRPr="00E063D7">
        <w:rPr>
          <w:rFonts w:ascii="GHEA Grapalat" w:hAnsi="GHEA Grapalat"/>
          <w:sz w:val="22"/>
          <w:szCs w:val="22"/>
        </w:rPr>
        <w:t>«</w:t>
      </w:r>
      <w:r w:rsidR="00A9154C">
        <w:rPr>
          <w:rFonts w:ascii="GHEA Grapalat" w:hAnsi="GHEA Grapalat"/>
          <w:b/>
          <w:sz w:val="22"/>
          <w:szCs w:val="22"/>
        </w:rPr>
        <w:t>GHTsDzB-HVKAK-2025-39</w:t>
      </w:r>
      <w:r w:rsidR="00EE5573" w:rsidRPr="00E063D7">
        <w:rPr>
          <w:rFonts w:ascii="GHEA Grapalat" w:hAnsi="GHEA Grapalat"/>
          <w:b/>
          <w:sz w:val="22"/>
          <w:szCs w:val="22"/>
        </w:rPr>
        <w:t>»</w:t>
      </w:r>
      <w:r w:rsidR="009608F3">
        <w:rPr>
          <w:rFonts w:ascii="GHEA Grapalat" w:hAnsi="GHEA Grapalat"/>
          <w:b/>
          <w:sz w:val="22"/>
          <w:szCs w:val="22"/>
        </w:rPr>
        <w:t xml:space="preserve"> </w:t>
      </w:r>
      <w:r w:rsidR="006B3E56" w:rsidRPr="00EE5573">
        <w:rPr>
          <w:rFonts w:ascii="GHEA Grapalat" w:hAnsi="GHEA Grapalat"/>
        </w:rPr>
        <w:t xml:space="preserve">не допускал и (или) не допустит </w:t>
      </w:r>
      <w:r w:rsidR="00C026EF" w:rsidRPr="00EE5573">
        <w:rPr>
          <w:rFonts w:ascii="GHEA Grapalat" w:hAnsi="GHEA Grapalat"/>
          <w:lang w:val="hy-AM"/>
        </w:rPr>
        <w:t>недобросовестн</w:t>
      </w:r>
      <w:r w:rsidR="00C026EF" w:rsidRPr="00EE5573">
        <w:rPr>
          <w:rFonts w:ascii="GHEA Grapalat" w:hAnsi="GHEA Grapalat"/>
        </w:rPr>
        <w:t>ой</w:t>
      </w:r>
      <w:r w:rsidR="00C026EF" w:rsidRPr="00EE5573">
        <w:rPr>
          <w:rFonts w:ascii="GHEA Grapalat" w:hAnsi="GHEA Grapalat"/>
          <w:lang w:val="hy-AM"/>
        </w:rPr>
        <w:t xml:space="preserve"> конкуренци</w:t>
      </w:r>
      <w:r w:rsidR="00C026EF" w:rsidRPr="00EE5573">
        <w:rPr>
          <w:rFonts w:ascii="GHEA Grapalat" w:hAnsi="GHEA Grapalat"/>
        </w:rPr>
        <w:t xml:space="preserve">и, </w:t>
      </w:r>
      <w:r w:rsidR="006B3E56" w:rsidRPr="00EE5573">
        <w:rPr>
          <w:rFonts w:ascii="GHEA Grapalat" w:hAnsi="GHEA Grapalat"/>
        </w:rPr>
        <w:t xml:space="preserve">злоупотребления доминирующим положением и </w:t>
      </w:r>
      <w:proofErr w:type="spellStart"/>
      <w:r w:rsidR="006B3E56" w:rsidRPr="00EE5573">
        <w:rPr>
          <w:rFonts w:ascii="GHEA Grapalat" w:hAnsi="GHEA Grapalat"/>
        </w:rPr>
        <w:t>антиконкурентного</w:t>
      </w:r>
      <w:proofErr w:type="spellEnd"/>
      <w:r w:rsidR="006B3E56" w:rsidRPr="00EE5573">
        <w:rPr>
          <w:rFonts w:ascii="GHEA Grapalat" w:hAnsi="GHEA Grapalat"/>
        </w:rPr>
        <w:t xml:space="preserve">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86664">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652A78" w:rsidP="00652A78">
      <w:pPr>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rsidR="009608F3" w:rsidRPr="00374F4A" w:rsidRDefault="009608F3" w:rsidP="009608F3">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A9154C">
        <w:rPr>
          <w:rFonts w:ascii="GHEA Grapalat" w:hAnsi="GHEA Grapalat"/>
          <w:b/>
          <w:sz w:val="22"/>
          <w:szCs w:val="22"/>
        </w:rPr>
        <w:t>GHTsDzB-HVKAK-2025-39</w:t>
      </w:r>
      <w:r w:rsidRPr="00E063D7">
        <w:rPr>
          <w:rFonts w:ascii="GHEA Grapalat" w:hAnsi="GHEA Grapalat"/>
          <w:b/>
          <w:sz w:val="22"/>
          <w:szCs w:val="22"/>
        </w:rPr>
        <w:t>»</w:t>
      </w:r>
    </w:p>
    <w:p w:rsidR="00123294" w:rsidRDefault="00123294"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w:t>
            </w:r>
            <w:r w:rsidRPr="00421E0E">
              <w:rPr>
                <w:rFonts w:ascii="GHEA Grapalat" w:eastAsia="GHEA Grapalat" w:hAnsi="GHEA Grapalat" w:cs="GHEA Grapalat"/>
                <w:color w:val="000000"/>
              </w:rPr>
              <w:lastRenderedPageBreak/>
              <w:t>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4A1ECC"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4A1ECC"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4A1ECC"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4A1ECC"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4A1ECC"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4A1ECC"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4A1ECC"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4A1EC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4A1EC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4A1ECC"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4A1ECC"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A9306E" w:rsidRPr="00BA30D4">
              <w:rPr>
                <w:rFonts w:ascii="GHEA Grapalat" w:eastAsia="GHEA Grapalat" w:hAnsi="GHEA Grapalat" w:cs="GHEA Grapalat"/>
              </w:rPr>
              <w:t>лица, в случае, если</w:t>
            </w:r>
            <w:proofErr w:type="gramEnd"/>
            <w:r w:rsidR="00A9306E" w:rsidRPr="00BA30D4">
              <w:rPr>
                <w:rFonts w:ascii="GHEA Grapalat" w:eastAsia="GHEA Grapalat" w:hAnsi="GHEA Grapalat" w:cs="GHEA Grapalat"/>
              </w:rPr>
              <w:t xml:space="preserve">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4A1ECC"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4A1EC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4A1EC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4A1ECC"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4A1ECC"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4A1ECC"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4A1ECC"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rsidR="00A9306E" w:rsidRPr="00B23852" w:rsidRDefault="004A1EC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4A1ECC" w:rsidP="00F32DDC">
            <w:pPr>
              <w:rPr>
                <w:rFonts w:ascii="GHEA Grapalat" w:eastAsia="GHEA Grapalat" w:hAnsi="GHEA Grapalat" w:cs="GHEA Grapalat"/>
              </w:rPr>
            </w:pPr>
            <w:sdt>
              <w:sdtPr>
                <w:rPr>
                  <w:rFonts w:ascii="GHEA Grapalat" w:eastAsia="GHEA Grapalat" w:hAnsi="GHEA Grapalat" w:cs="GHEA Grapalat"/>
                </w:rPr>
                <w:id w:val="454287896"/>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4A1EC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4A1EC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w:t>
            </w:r>
            <w:r w:rsidRPr="00421E0E">
              <w:rPr>
                <w:rFonts w:ascii="GHEA Grapalat" w:eastAsia="GHEA Grapalat" w:hAnsi="GHEA Grapalat" w:cs="GHEA Grapalat"/>
                <w:color w:val="000000"/>
              </w:rPr>
              <w:lastRenderedPageBreak/>
              <w:t>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AE55B6" w:rsidRDefault="00A9306E" w:rsidP="00AE55B6">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lastRenderedPageBreak/>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w:t>
      </w:r>
      <w:r w:rsidRPr="000306ED">
        <w:rPr>
          <w:rFonts w:ascii="GHEA Grapalat" w:hAnsi="GHEA Grapalat"/>
        </w:rPr>
        <w:lastRenderedPageBreak/>
        <w:t>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0306ED">
        <w:rPr>
          <w:rFonts w:ascii="GHEA Grapalat" w:hAnsi="GHEA Grapalat"/>
        </w:rPr>
        <w:t>муниципалитета.В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 xml:space="preserve">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w:t>
      </w:r>
      <w:r w:rsidRPr="000306ED">
        <w:rPr>
          <w:rFonts w:ascii="GHEA Grapalat" w:hAnsi="GHEA Grapalat"/>
        </w:rPr>
        <w:lastRenderedPageBreak/>
        <w:t>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w:t>
      </w:r>
      <w:r w:rsidRPr="000306ED">
        <w:rPr>
          <w:rFonts w:ascii="GHEA Grapalat" w:hAnsi="GHEA Grapalat"/>
        </w:rPr>
        <w:lastRenderedPageBreak/>
        <w:t xml:space="preserve">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844DED">
      <w:pPr>
        <w:pStyle w:val="BodyTextIndent3"/>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844DED" w:rsidRPr="00374F4A" w:rsidRDefault="00844DED" w:rsidP="00844DED">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A9154C">
        <w:rPr>
          <w:rFonts w:ascii="GHEA Grapalat" w:hAnsi="GHEA Grapalat"/>
          <w:b/>
          <w:sz w:val="22"/>
          <w:szCs w:val="22"/>
        </w:rPr>
        <w:t>GHTsDzB-HVKAK-2025-39</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44DED">
        <w:rPr>
          <w:rFonts w:ascii="GHEA Grapalat" w:hAnsi="GHEA Grapalat"/>
          <w:spacing w:val="-6"/>
        </w:rPr>
        <w:t>запрос котировок</w:t>
      </w:r>
      <w:r w:rsidRPr="005744FC">
        <w:rPr>
          <w:rFonts w:ascii="GHEA Grapalat" w:hAnsi="GHEA Grapalat"/>
          <w:spacing w:val="-6"/>
        </w:rPr>
        <w:t xml:space="preserve"> под кодом </w:t>
      </w:r>
      <w:r w:rsidR="00844DED" w:rsidRPr="00E063D7">
        <w:rPr>
          <w:rFonts w:ascii="GHEA Grapalat" w:hAnsi="GHEA Grapalat"/>
          <w:sz w:val="22"/>
          <w:szCs w:val="22"/>
        </w:rPr>
        <w:t>«</w:t>
      </w:r>
      <w:r w:rsidR="00A9154C">
        <w:rPr>
          <w:rFonts w:ascii="GHEA Grapalat" w:hAnsi="GHEA Grapalat"/>
          <w:b/>
          <w:sz w:val="22"/>
          <w:szCs w:val="22"/>
        </w:rPr>
        <w:t>GHTsDzB-HVKAK-2025-39</w:t>
      </w:r>
      <w:r w:rsidR="00844DED" w:rsidRPr="00E063D7">
        <w:rPr>
          <w:rFonts w:ascii="GHEA Grapalat" w:hAnsi="GHEA Grapalat"/>
          <w:b/>
          <w:sz w:val="22"/>
          <w:szCs w:val="22"/>
        </w:rPr>
        <w:t>»</w:t>
      </w:r>
      <w:r w:rsidR="00844DED">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989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2781"/>
        <w:gridCol w:w="1914"/>
        <w:gridCol w:w="1904"/>
        <w:gridCol w:w="2212"/>
      </w:tblGrid>
      <w:tr w:rsidR="004A317B" w:rsidRPr="005744FC" w:rsidTr="001B4174">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78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2212"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1B4174">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278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2212"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1B4174">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278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2212"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1B4174">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278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2212"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1B4174">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278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2212"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1B4174">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278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2212"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1B4174">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278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2212"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844DED" w:rsidRDefault="00673870" w:rsidP="00844DED">
      <w:pPr>
        <w:widowControl w:val="0"/>
        <w:contextualSpacing/>
        <w:jc w:val="right"/>
        <w:rPr>
          <w:rFonts w:ascii="GHEA Grapalat" w:hAnsi="GHEA Grapalat" w:cs="GHEA Grapalat"/>
          <w:b/>
        </w:rPr>
      </w:pPr>
      <w:r w:rsidRPr="00844DED">
        <w:rPr>
          <w:rFonts w:ascii="GHEA Grapalat" w:hAnsi="GHEA Grapalat"/>
          <w:b/>
        </w:rPr>
        <w:lastRenderedPageBreak/>
        <w:t>Приложение № 4.2</w:t>
      </w:r>
    </w:p>
    <w:p w:rsidR="00844DED" w:rsidRPr="00844DED" w:rsidRDefault="00844DED" w:rsidP="00844DED">
      <w:pPr>
        <w:pStyle w:val="BodyTextIndent3"/>
        <w:widowControl w:val="0"/>
        <w:spacing w:line="240" w:lineRule="auto"/>
        <w:contextualSpacing/>
        <w:jc w:val="right"/>
        <w:rPr>
          <w:rFonts w:ascii="GHEA Grapalat" w:hAnsi="GHEA Grapalat" w:cs="Arial"/>
          <w:b/>
          <w:sz w:val="24"/>
          <w:szCs w:val="24"/>
        </w:rPr>
      </w:pPr>
      <w:r w:rsidRPr="00844DED">
        <w:rPr>
          <w:rFonts w:ascii="GHEA Grapalat" w:hAnsi="GHEA Grapalat"/>
          <w:b/>
          <w:sz w:val="24"/>
          <w:szCs w:val="24"/>
        </w:rPr>
        <w:t>к Приглашению на запрос котировок</w:t>
      </w:r>
      <w:r w:rsidRPr="00844DED">
        <w:rPr>
          <w:rFonts w:ascii="GHEA Grapalat" w:hAnsi="GHEA Grapalat" w:cs="Arial"/>
          <w:b/>
          <w:sz w:val="24"/>
          <w:szCs w:val="24"/>
        </w:rPr>
        <w:br/>
      </w:r>
      <w:r w:rsidRPr="00844DED">
        <w:rPr>
          <w:rFonts w:ascii="GHEA Grapalat" w:hAnsi="GHEA Grapalat"/>
          <w:b/>
          <w:sz w:val="24"/>
          <w:szCs w:val="24"/>
        </w:rPr>
        <w:t xml:space="preserve">под кодом </w:t>
      </w:r>
      <w:r w:rsidRPr="00844DED">
        <w:rPr>
          <w:rFonts w:ascii="GHEA Grapalat" w:hAnsi="GHEA Grapalat"/>
          <w:sz w:val="22"/>
          <w:szCs w:val="22"/>
        </w:rPr>
        <w:t>«</w:t>
      </w:r>
      <w:r w:rsidR="00A9154C">
        <w:rPr>
          <w:rFonts w:ascii="GHEA Grapalat" w:hAnsi="GHEA Grapalat"/>
          <w:b/>
          <w:sz w:val="22"/>
          <w:szCs w:val="22"/>
        </w:rPr>
        <w:t>GHTsDzB-HVKAK-2025-39</w:t>
      </w:r>
      <w:r w:rsidRPr="00844DED">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386231" w:rsidRDefault="003D2FE2" w:rsidP="00386231">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86231" w:rsidRPr="00025337">
        <w:rPr>
          <w:rFonts w:ascii="GHEA Grapalat" w:hAnsi="GHEA Grapalat"/>
          <w:b/>
          <w:sz w:val="22"/>
          <w:szCs w:val="22"/>
        </w:rPr>
        <w:t>ГНО «Национальным центром по контролю и профилактике заболеваний»</w:t>
      </w:r>
      <w:r w:rsidR="00386231" w:rsidRPr="00025337">
        <w:rPr>
          <w:rFonts w:ascii="GHEA Grapalat" w:hAnsi="GHEA Grapalat"/>
          <w:b/>
          <w:i/>
          <w:sz w:val="22"/>
          <w:szCs w:val="22"/>
        </w:rPr>
        <w:t xml:space="preserve"> </w:t>
      </w:r>
      <w:r w:rsidR="00386231" w:rsidRPr="00025337">
        <w:rPr>
          <w:rFonts w:ascii="GHEA Grapalat" w:hAnsi="GHEA Grapalat"/>
          <w:b/>
          <w:sz w:val="22"/>
          <w:szCs w:val="22"/>
        </w:rPr>
        <w:t>МЗ РА</w:t>
      </w:r>
      <w:r w:rsidR="00386231" w:rsidRPr="00B138F3">
        <w:rPr>
          <w:rFonts w:ascii="GHEA Grapalat" w:hAnsi="GHEA Grapalat"/>
          <w:spacing w:val="-6"/>
          <w:sz w:val="22"/>
          <w:szCs w:val="22"/>
        </w:rPr>
        <w:t xml:space="preserve"> </w:t>
      </w:r>
      <w:r w:rsidRPr="00B138F3">
        <w:rPr>
          <w:rFonts w:ascii="GHEA Grapalat" w:hAnsi="GHEA Grapalat"/>
          <w:spacing w:val="-6"/>
          <w:sz w:val="22"/>
          <w:szCs w:val="22"/>
        </w:rPr>
        <w:t>(далее — Заказчик)</w:t>
      </w:r>
      <w:r w:rsidR="00386231">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3D1910" w:rsidRPr="00844DED">
        <w:rPr>
          <w:rFonts w:ascii="GHEA Grapalat" w:hAnsi="GHEA Grapalat"/>
          <w:b/>
        </w:rPr>
        <w:t xml:space="preserve">под кодом </w:t>
      </w:r>
      <w:r w:rsidR="003D1910" w:rsidRPr="00844DED">
        <w:rPr>
          <w:rFonts w:ascii="GHEA Grapalat" w:hAnsi="GHEA Grapalat"/>
          <w:sz w:val="22"/>
          <w:szCs w:val="22"/>
        </w:rPr>
        <w:t>«</w:t>
      </w:r>
      <w:r w:rsidR="00A9154C">
        <w:rPr>
          <w:rFonts w:ascii="GHEA Grapalat" w:hAnsi="GHEA Grapalat"/>
          <w:b/>
          <w:sz w:val="22"/>
          <w:szCs w:val="22"/>
        </w:rPr>
        <w:t>GHTsDzB-HVKAK-2025-39</w:t>
      </w:r>
      <w:r w:rsidR="003D1910" w:rsidRPr="00844DED">
        <w:rPr>
          <w:rFonts w:ascii="GHEA Grapalat" w:hAnsi="GHEA Grapalat"/>
          <w:b/>
          <w:sz w:val="22"/>
          <w:szCs w:val="22"/>
        </w:rPr>
        <w:t>»</w:t>
      </w:r>
      <w:r w:rsidRPr="00B138F3">
        <w:rPr>
          <w:rFonts w:ascii="GHEA Grapalat" w:hAnsi="GHEA Grapalat"/>
          <w:sz w:val="22"/>
          <w:szCs w:val="22"/>
        </w:rPr>
        <w:t>.</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w:t>
      </w:r>
      <w:r w:rsidRPr="00B138F3">
        <w:rPr>
          <w:rFonts w:ascii="GHEA Grapalat" w:hAnsi="GHEA Grapalat"/>
          <w:sz w:val="22"/>
          <w:szCs w:val="22"/>
        </w:rPr>
        <w:lastRenderedPageBreak/>
        <w:t>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8623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8623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86231">
      <w:pPr>
        <w:widowControl w:val="0"/>
        <w:contextualSpacing/>
        <w:jc w:val="right"/>
        <w:rPr>
          <w:rFonts w:ascii="GHEA Grapalat" w:hAnsi="GHEA Grapalat"/>
          <w:sz w:val="22"/>
          <w:szCs w:val="22"/>
        </w:rPr>
      </w:pPr>
    </w:p>
    <w:p w:rsidR="003D2FE2" w:rsidRPr="00B138F3" w:rsidRDefault="003D2FE2" w:rsidP="0038623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lastRenderedPageBreak/>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DC28F9"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DC28F9"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DC28F9"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A86664" w:rsidRDefault="00A86664">
      <w:pPr>
        <w:rPr>
          <w:rFonts w:ascii="GHEA Grapalat" w:hAnsi="GHEA Grapalat"/>
          <w:i/>
        </w:rPr>
      </w:pPr>
      <w:r>
        <w:rPr>
          <w:rFonts w:ascii="GHEA Grapalat" w:hAnsi="GHEA Grapalat"/>
          <w:i/>
        </w:rPr>
        <w:br w:type="page"/>
      </w:r>
    </w:p>
    <w:p w:rsidR="000A214C" w:rsidRPr="00B138F3" w:rsidRDefault="000A214C" w:rsidP="00043314">
      <w:pPr>
        <w:widowControl w:val="0"/>
        <w:contextualSpacing/>
        <w:jc w:val="right"/>
        <w:rPr>
          <w:rFonts w:ascii="GHEA Grapalat" w:hAnsi="GHEA Grapalat" w:cs="GHEA Grapalat"/>
          <w:i/>
        </w:rPr>
      </w:pPr>
      <w:r w:rsidRPr="00B138F3">
        <w:rPr>
          <w:rFonts w:ascii="GHEA Grapalat" w:hAnsi="GHEA Grapalat"/>
          <w:i/>
        </w:rPr>
        <w:lastRenderedPageBreak/>
        <w:t>Приложение № 5.1</w:t>
      </w:r>
    </w:p>
    <w:p w:rsidR="000A214C" w:rsidRPr="000A4ACC" w:rsidRDefault="000A214C" w:rsidP="00043314">
      <w:pPr>
        <w:widowControl w:val="0"/>
        <w:contextualSpacing/>
        <w:jc w:val="right"/>
        <w:rPr>
          <w:rFonts w:ascii="GHEA Grapalat" w:hAnsi="GHEA Grapalat" w:cs="GHEA Grapalat"/>
          <w:i/>
          <w:sz w:val="36"/>
          <w:szCs w:val="36"/>
        </w:rPr>
      </w:pPr>
      <w:r w:rsidRPr="00B138F3">
        <w:rPr>
          <w:rFonts w:ascii="GHEA Grapalat" w:hAnsi="GHEA Grapalat"/>
          <w:i/>
        </w:rPr>
        <w:t xml:space="preserve">к Приглашению на </w:t>
      </w:r>
      <w:r w:rsidR="00A86664">
        <w:rPr>
          <w:rFonts w:ascii="GHEA Grapalat" w:hAnsi="GHEA Grapalat"/>
          <w:i/>
        </w:rPr>
        <w:t>запрос котировок</w:t>
      </w:r>
      <w:r w:rsidRPr="00B138F3">
        <w:rPr>
          <w:rFonts w:ascii="GHEA Grapalat" w:hAnsi="GHEA Grapalat"/>
          <w:i/>
        </w:rPr>
        <w:br/>
      </w:r>
      <w:r w:rsidR="003D1910" w:rsidRPr="00844DED">
        <w:rPr>
          <w:rFonts w:ascii="GHEA Grapalat" w:hAnsi="GHEA Grapalat"/>
          <w:b/>
        </w:rPr>
        <w:t xml:space="preserve">под кодом </w:t>
      </w:r>
      <w:r w:rsidR="003D1910" w:rsidRPr="00844DED">
        <w:rPr>
          <w:rFonts w:ascii="GHEA Grapalat" w:hAnsi="GHEA Grapalat"/>
          <w:sz w:val="22"/>
          <w:szCs w:val="22"/>
        </w:rPr>
        <w:t>«</w:t>
      </w:r>
      <w:r w:rsidR="00A9154C">
        <w:rPr>
          <w:rFonts w:ascii="GHEA Grapalat" w:hAnsi="GHEA Grapalat"/>
          <w:b/>
          <w:sz w:val="22"/>
          <w:szCs w:val="22"/>
        </w:rPr>
        <w:t>GHTsDzB-HVKAK-2025-39</w:t>
      </w:r>
      <w:r w:rsidR="003D1910" w:rsidRPr="00844DE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CE0DE4"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CE0DE4" w:rsidRDefault="000A214C" w:rsidP="000A214C">
      <w:pPr>
        <w:widowControl w:val="0"/>
        <w:jc w:val="both"/>
        <w:rPr>
          <w:rFonts w:ascii="GHEA Grapalat" w:hAnsi="GHEA Grapalat"/>
        </w:rPr>
      </w:pPr>
      <w:r w:rsidRPr="00CE0DE4">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43314">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0A214C" w:rsidRPr="003141D5" w:rsidRDefault="000A214C" w:rsidP="003141D5">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3141D5" w:rsidRPr="00025337">
        <w:rPr>
          <w:rFonts w:ascii="GHEA Grapalat" w:hAnsi="GHEA Grapalat"/>
          <w:b/>
          <w:sz w:val="22"/>
          <w:szCs w:val="22"/>
        </w:rPr>
        <w:t>ГНО «Национальным центром по контролю и профилактике заболеваний»</w:t>
      </w:r>
      <w:r w:rsidR="003141D5" w:rsidRPr="00025337">
        <w:rPr>
          <w:rFonts w:ascii="GHEA Grapalat" w:hAnsi="GHEA Grapalat"/>
          <w:b/>
          <w:i/>
          <w:sz w:val="22"/>
          <w:szCs w:val="22"/>
        </w:rPr>
        <w:t xml:space="preserve"> </w:t>
      </w:r>
      <w:r w:rsidR="003141D5" w:rsidRPr="00025337">
        <w:rPr>
          <w:rFonts w:ascii="GHEA Grapalat" w:hAnsi="GHEA Grapalat"/>
          <w:b/>
          <w:sz w:val="22"/>
          <w:szCs w:val="22"/>
        </w:rPr>
        <w:t>МЗ РА</w:t>
      </w:r>
      <w:r w:rsidR="003141D5"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43314" w:rsidRPr="00844DED">
        <w:rPr>
          <w:rFonts w:ascii="GHEA Grapalat" w:hAnsi="GHEA Grapalat"/>
          <w:sz w:val="22"/>
          <w:szCs w:val="22"/>
        </w:rPr>
        <w:t>«</w:t>
      </w:r>
      <w:r w:rsidR="00A9154C">
        <w:rPr>
          <w:rFonts w:ascii="GHEA Grapalat" w:hAnsi="GHEA Grapalat"/>
          <w:b/>
          <w:sz w:val="22"/>
          <w:szCs w:val="22"/>
        </w:rPr>
        <w:t>GHTsDzB-HVKAK-2025-39</w:t>
      </w:r>
      <w:r w:rsidR="00043314" w:rsidRPr="00844DED">
        <w:rPr>
          <w:rFonts w:ascii="GHEA Grapalat" w:hAnsi="GHEA Grapalat"/>
          <w:b/>
          <w:sz w:val="22"/>
          <w:szCs w:val="22"/>
        </w:rPr>
        <w:t>»</w:t>
      </w:r>
      <w:r w:rsidRPr="00B138F3">
        <w:rPr>
          <w:rFonts w:ascii="GHEA Grapalat" w:hAnsi="GHEA Grapalat"/>
        </w:rPr>
        <w:t>.</w:t>
      </w:r>
    </w:p>
    <w:p w:rsidR="000A214C" w:rsidRPr="00B138F3" w:rsidRDefault="000A214C" w:rsidP="00043314">
      <w:pPr>
        <w:contextualSpacing/>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 xml:space="preserve">В случае неисполнения или ненадлежащего исполнения Компанией заключенного в </w:t>
      </w:r>
      <w:r w:rsidRPr="00B138F3">
        <w:rPr>
          <w:rFonts w:ascii="GHEA Grapalat" w:hAnsi="GHEA Grapalat"/>
        </w:rPr>
        <w:lastRenderedPageBreak/>
        <w:t>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43314">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043314">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043314">
      <w:pPr>
        <w:widowControl w:val="0"/>
        <w:contextualSpacing/>
        <w:jc w:val="center"/>
        <w:rPr>
          <w:rFonts w:ascii="GHEA Grapalat" w:hAnsi="GHEA Grapalat" w:cs="Sylfaen"/>
        </w:rPr>
      </w:pPr>
    </w:p>
    <w:p w:rsidR="00E752B6" w:rsidRPr="00E752B6" w:rsidRDefault="00E752B6" w:rsidP="00043314">
      <w:pPr>
        <w:contextualSpacing/>
        <w:rPr>
          <w:rFonts w:ascii="GHEA Grapalat" w:hAnsi="GHEA Grapalat" w:cs="Sylfaen"/>
        </w:rPr>
      </w:pPr>
    </w:p>
    <w:p w:rsidR="00E752B6" w:rsidRDefault="00E752B6" w:rsidP="00043314">
      <w:pPr>
        <w:contextualSpacing/>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273E4F"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273E4F"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273E4F"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9C4E45" w:rsidRDefault="009C4E45" w:rsidP="003F4FD0">
      <w:pPr>
        <w:pStyle w:val="norm"/>
        <w:widowControl w:val="0"/>
        <w:spacing w:line="240" w:lineRule="auto"/>
        <w:ind w:firstLine="284"/>
        <w:contextualSpacing/>
        <w:jc w:val="right"/>
        <w:rPr>
          <w:rFonts w:ascii="GHEA Grapalat" w:hAnsi="GHEA Grapalat"/>
          <w:b/>
          <w:sz w:val="24"/>
          <w:szCs w:val="24"/>
        </w:rPr>
      </w:pPr>
    </w:p>
    <w:p w:rsidR="00165248" w:rsidRDefault="00165248">
      <w:pPr>
        <w:rPr>
          <w:rFonts w:ascii="GHEA Grapalat" w:hAnsi="GHEA Grapalat"/>
          <w:b/>
        </w:rPr>
      </w:pPr>
      <w:r>
        <w:rPr>
          <w:rFonts w:ascii="GHEA Grapalat" w:hAnsi="GHEA Grapalat"/>
          <w:b/>
        </w:rPr>
        <w:br w:type="page"/>
      </w:r>
    </w:p>
    <w:p w:rsidR="003B2F27" w:rsidRPr="006F1605" w:rsidRDefault="003B2F27" w:rsidP="003F4FD0">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A86664" w:rsidRDefault="003B2F27" w:rsidP="003F4FD0">
      <w:pPr>
        <w:pStyle w:val="BodyTextIndent3"/>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A86664">
        <w:rPr>
          <w:rFonts w:ascii="GHEA Grapalat" w:hAnsi="GHEA Grapalat"/>
          <w:b/>
          <w:sz w:val="24"/>
          <w:szCs w:val="24"/>
        </w:rPr>
        <w:t>запрос котировок</w:t>
      </w:r>
    </w:p>
    <w:p w:rsidR="003B2F27" w:rsidRPr="00C95D0C" w:rsidRDefault="003B2F27" w:rsidP="003F4FD0">
      <w:pPr>
        <w:pStyle w:val="BodyTextIndent3"/>
        <w:widowControl w:val="0"/>
        <w:spacing w:line="240" w:lineRule="auto"/>
        <w:contextualSpacing/>
        <w:jc w:val="right"/>
        <w:rPr>
          <w:rFonts w:ascii="GHEA Grapalat" w:hAnsi="GHEA Grapalat" w:cs="Sylfaen"/>
          <w:b/>
          <w:sz w:val="24"/>
          <w:szCs w:val="24"/>
        </w:rPr>
      </w:pPr>
      <w:r>
        <w:rPr>
          <w:rFonts w:ascii="GHEA Grapalat" w:hAnsi="GHEA Grapalat"/>
          <w:b/>
          <w:sz w:val="24"/>
          <w:szCs w:val="24"/>
        </w:rPr>
        <w:t xml:space="preserve">под кодом </w:t>
      </w:r>
      <w:r w:rsidR="003F4FD0" w:rsidRPr="00E063D7">
        <w:rPr>
          <w:rFonts w:ascii="GHEA Grapalat" w:hAnsi="GHEA Grapalat"/>
          <w:sz w:val="22"/>
          <w:szCs w:val="22"/>
        </w:rPr>
        <w:t>«</w:t>
      </w:r>
      <w:r w:rsidR="00A9154C">
        <w:rPr>
          <w:rFonts w:ascii="GHEA Grapalat" w:hAnsi="GHEA Grapalat"/>
          <w:b/>
          <w:sz w:val="22"/>
          <w:szCs w:val="22"/>
        </w:rPr>
        <w:t>GHTsDzB-HVKAK-2025-39</w:t>
      </w:r>
      <w:r w:rsidR="003F4FD0" w:rsidRPr="00E063D7">
        <w:rPr>
          <w:rFonts w:ascii="GHEA Grapalat" w:hAnsi="GHEA Grapalat"/>
          <w:b/>
          <w:sz w:val="22"/>
          <w:szCs w:val="22"/>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E16259">
        <w:rPr>
          <w:rFonts w:ascii="GHEA Grapalat" w:hAnsi="GHEA Grapalat"/>
          <w:b/>
        </w:rPr>
        <w:t xml:space="preserve"> </w:t>
      </w:r>
      <w:r w:rsidR="003F4FD0">
        <w:rPr>
          <w:rFonts w:ascii="GHEA Grapalat" w:hAnsi="GHEA Grapalat"/>
          <w:b/>
        </w:rPr>
        <w:t>УСЛУГ</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Tr="005B7138">
        <w:tc>
          <w:tcPr>
            <w:tcW w:w="4643" w:type="dxa"/>
          </w:tcPr>
          <w:p w:rsidR="003B2F27" w:rsidRPr="00D04EA3" w:rsidRDefault="003B2F27" w:rsidP="003F4FD0">
            <w:pPr>
              <w:widowControl w:val="0"/>
              <w:ind w:left="567"/>
              <w:contextualSpacing/>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3F4FD0">
            <w:pPr>
              <w:widowControl w:val="0"/>
              <w:tabs>
                <w:tab w:val="left" w:pos="1701"/>
                <w:tab w:val="left" w:pos="2552"/>
                <w:tab w:val="left" w:pos="8865"/>
              </w:tabs>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3F4FD0" w:rsidP="003F4FD0">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Emphasis"/>
          <w:rFonts w:ascii="GHEA Grapalat" w:hAnsi="GHEA Grapalat" w:cs="Arial"/>
          <w:b/>
          <w:bCs/>
          <w:i w:val="0"/>
          <w:color w:val="0D0D0D" w:themeColor="text1" w:themeTint="F2"/>
          <w:shd w:val="clear" w:color="auto" w:fill="FFFFFF"/>
        </w:rPr>
        <w:t>МЗ РА</w:t>
      </w:r>
      <w:r w:rsidRPr="00D04EA3">
        <w:rPr>
          <w:rFonts w:ascii="GHEA Grapalat" w:hAnsi="GHEA Grapalat"/>
        </w:rPr>
        <w:t xml:space="preserve">, в лице </w:t>
      </w:r>
      <w:r w:rsidR="006D4397">
        <w:rPr>
          <w:rFonts w:ascii="GHEA Grapalat" w:hAnsi="GHEA Grapalat"/>
        </w:rPr>
        <w:t>Г</w:t>
      </w:r>
      <w:r w:rsidRPr="003B1214">
        <w:rPr>
          <w:rFonts w:ascii="GHEA Grapalat" w:hAnsi="GHEA Grapalat"/>
        </w:rPr>
        <w:t>енерального</w:t>
      </w:r>
      <w:r>
        <w:rPr>
          <w:rFonts w:ascii="GHEA Grapalat" w:hAnsi="GHEA Grapalat"/>
        </w:rPr>
        <w:t xml:space="preserve"> директора </w:t>
      </w:r>
      <w:r w:rsidR="006D4397">
        <w:rPr>
          <w:rFonts w:ascii="GHEA Grapalat" w:hAnsi="GHEA Grapalat"/>
        </w:rPr>
        <w:t xml:space="preserve">С. </w:t>
      </w:r>
      <w:proofErr w:type="spellStart"/>
      <w:r w:rsidR="006D4397">
        <w:rPr>
          <w:rFonts w:ascii="GHEA Grapalat" w:hAnsi="GHEA Grapalat"/>
        </w:rPr>
        <w:t>Атояна</w:t>
      </w:r>
      <w:proofErr w:type="spellEnd"/>
      <w:r w:rsidRPr="00D04EA3">
        <w:rPr>
          <w:rFonts w:ascii="GHEA Grapalat" w:hAnsi="GHEA Grapalat"/>
        </w:rPr>
        <w:t>, действующе</w:t>
      </w:r>
      <w:r w:rsidR="006D4397">
        <w:rPr>
          <w:rFonts w:ascii="GHEA Grapalat" w:hAnsi="GHEA Grapalat"/>
        </w:rPr>
        <w:t>го</w:t>
      </w:r>
      <w:r w:rsidR="002506DA">
        <w:rPr>
          <w:rFonts w:ascii="GHEA Grapalat" w:hAnsi="GHEA Grapalat"/>
        </w:rPr>
        <w:t xml:space="preserve"> </w:t>
      </w:r>
      <w:r w:rsidRPr="00D04EA3">
        <w:rPr>
          <w:rFonts w:ascii="GHEA Grapalat" w:hAnsi="GHEA Grapalat"/>
        </w:rPr>
        <w:t xml:space="preserve">на основании устава </w:t>
      </w:r>
      <w:r>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C169CB" w:rsidRDefault="00C169CB" w:rsidP="003F4FD0">
      <w:pPr>
        <w:contextualSpacing/>
        <w:jc w:val="center"/>
        <w:rPr>
          <w:rFonts w:ascii="GHEA Grapalat" w:hAnsi="GHEA Grapalat"/>
          <w:b/>
        </w:rPr>
      </w:pPr>
    </w:p>
    <w:p w:rsidR="003B2F27" w:rsidRPr="00D04EA3" w:rsidRDefault="003B2F27" w:rsidP="003F4FD0">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4B1814" w:rsidRPr="00A239EC">
        <w:rPr>
          <w:rFonts w:ascii="GHEA Grapalat" w:hAnsi="GHEA Grapalat"/>
          <w:b/>
        </w:rPr>
        <w:t xml:space="preserve">услуг </w:t>
      </w:r>
      <w:r w:rsidR="00A9154C">
        <w:rPr>
          <w:rFonts w:ascii="GHEA Grapalat" w:hAnsi="GHEA Grapalat"/>
          <w:b/>
        </w:rPr>
        <w:t>внедрению лабораторной информационной системы</w:t>
      </w:r>
      <w:r w:rsidR="001B4174" w:rsidRPr="001B4174">
        <w:rPr>
          <w:rFonts w:ascii="GHEA Grapalat" w:hAnsi="GHEA Grapalat"/>
          <w:b/>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E16259">
      <w:pPr>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C169CB">
        <w:rPr>
          <w:rFonts w:ascii="GHEA Grapalat" w:hAnsi="GHEA Grapalat"/>
        </w:rPr>
        <w:t>;</w:t>
      </w:r>
    </w:p>
    <w:p w:rsidR="003B2F27" w:rsidRPr="00BC61E7" w:rsidRDefault="003B2F27" w:rsidP="003F4FD0">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E16259">
      <w:pPr>
        <w:widowControl w:val="0"/>
        <w:pBdr>
          <w:bottom w:val="single" w:sz="6" w:space="1" w:color="auto"/>
        </w:pBdr>
        <w:tabs>
          <w:tab w:val="left" w:pos="1276"/>
        </w:tabs>
        <w:ind w:firstLine="567"/>
        <w:contextualSpacing/>
        <w:jc w:val="both"/>
        <w:rPr>
          <w:rFonts w:ascii="GHEA Grapalat" w:hAnsi="GHEA Grapalat"/>
          <w:lang w:val="hy-AM"/>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 xml:space="preserve">Обсуждать и принимать результат услуги, предоставленной в соответствии с </w:t>
      </w:r>
      <w:r w:rsidRPr="00AD29CE">
        <w:rPr>
          <w:rFonts w:ascii="GHEA Grapalat" w:hAnsi="GHEA Grapalat"/>
        </w:rPr>
        <w:lastRenderedPageBreak/>
        <w:t>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r w:rsidR="00E16259">
        <w:rPr>
          <w:rFonts w:ascii="GHEA Grapalat" w:hAnsi="GHEA Grapalat"/>
          <w:lang w:val="hy-AM"/>
        </w:rPr>
        <w:t xml:space="preserve"> </w:t>
      </w:r>
    </w:p>
    <w:p w:rsidR="003B2F27" w:rsidRPr="00780EB7"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C169CB">
        <w:rPr>
          <w:rFonts w:ascii="GHEA Grapalat" w:hAnsi="GHEA Grapalat"/>
        </w:rPr>
        <w:t>.</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00386D41">
        <w:rPr>
          <w:rFonts w:ascii="GHEA Grapalat" w:hAnsi="GHEA Grapalat"/>
        </w:rPr>
        <w:t>Заказчику (Приложение № 3.1) и 2</w:t>
      </w:r>
      <w:r>
        <w:rPr>
          <w:rFonts w:ascii="GHEA Grapalat" w:hAnsi="GHEA Grapalat"/>
        </w:rPr>
        <w:t xml:space="preserve"> экземпляр</w:t>
      </w:r>
      <w:r w:rsidR="00386D41">
        <w:rPr>
          <w:rFonts w:ascii="GHEA Grapalat" w:hAnsi="GHEA Grapalat"/>
        </w:rPr>
        <w:t>а</w:t>
      </w:r>
      <w:r>
        <w:rPr>
          <w:rFonts w:ascii="GHEA Grapalat" w:hAnsi="GHEA Grapalat"/>
        </w:rPr>
        <w:t xml:space="preserve"> акта сдачи-приемки (Приложение № 3). </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6D41">
        <w:rPr>
          <w:rFonts w:ascii="GHEA Grapalat" w:hAnsi="GHEA Grapalat"/>
        </w:rPr>
        <w:t>10</w:t>
      </w:r>
      <w:r>
        <w:rPr>
          <w:rFonts w:ascii="GHEA Grapalat" w:hAnsi="GHEA Grapalat"/>
        </w:rPr>
        <w:t xml:space="preserve"> рабочих дней с рабочего дня, следующего за днем получения акта сдачи-приемки представляет</w:t>
      </w:r>
      <w:r w:rsidR="00386D41">
        <w:rPr>
          <w:rFonts w:ascii="GHEA Grapalat" w:hAnsi="GHEA Grapalat"/>
        </w:rPr>
        <w:t>.</w:t>
      </w:r>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3F4FD0">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 xml:space="preserve">у договору </w:t>
      </w:r>
      <w:r>
        <w:rPr>
          <w:rFonts w:ascii="GHEA Grapalat" w:hAnsi="GHEA Grapalat"/>
        </w:rPr>
        <w:lastRenderedPageBreak/>
        <w:t>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FootnoteReference"/>
          <w:rFonts w:ascii="GHEA Grapalat" w:hAnsi="GHEA Grapalat"/>
        </w:rPr>
        <w:footnoteReference w:customMarkFollows="1" w:id="6"/>
        <w:t>17</w:t>
      </w:r>
      <w:r>
        <w:rPr>
          <w:rFonts w:ascii="GHEA Grapalat" w:hAnsi="GHEA Grapalat"/>
        </w:rPr>
        <w:t>.</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386D41">
        <w:rPr>
          <w:rFonts w:ascii="GHEA Grapalat" w:hAnsi="GHEA Grapalat"/>
        </w:rPr>
        <w:t>25</w:t>
      </w:r>
      <w:r w:rsidR="00603F00">
        <w:rPr>
          <w:rFonts w:ascii="GHEA Grapalat" w:hAnsi="GHEA Grapalat"/>
        </w:rPr>
        <w:t>-</w:t>
      </w:r>
      <w:proofErr w:type="gramStart"/>
      <w:r w:rsidR="00603F00">
        <w:rPr>
          <w:rFonts w:ascii="GHEA Grapalat" w:hAnsi="GHEA Grapalat"/>
        </w:rPr>
        <w:t xml:space="preserve">ого </w:t>
      </w:r>
      <w:r w:rsidRPr="00AD29CE">
        <w:rPr>
          <w:rFonts w:ascii="GHEA Grapalat" w:hAnsi="GHEA Grapalat"/>
        </w:rPr>
        <w:t xml:space="preserve"> декабря</w:t>
      </w:r>
      <w:proofErr w:type="gramEnd"/>
      <w:r w:rsidRPr="00AD29CE">
        <w:rPr>
          <w:rFonts w:ascii="GHEA Grapalat" w:hAnsi="GHEA Grapalat"/>
        </w:rPr>
        <w:t xml:space="preserve"> данного года. </w:t>
      </w:r>
    </w:p>
    <w:p w:rsidR="009B7BE7" w:rsidRDefault="009B7BE7" w:rsidP="00456C67">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r w:rsidR="00386D41">
        <w:rPr>
          <w:rFonts w:ascii="GHEA Grapalat" w:hAnsi="GHEA Grapalat"/>
        </w:rPr>
        <w:t>й.</w:t>
      </w:r>
    </w:p>
    <w:p w:rsidR="00456C67" w:rsidRPr="007C482B" w:rsidRDefault="00456C67" w:rsidP="00456C67">
      <w:pPr>
        <w:pStyle w:val="norm"/>
        <w:widowControl w:val="0"/>
        <w:spacing w:line="240" w:lineRule="auto"/>
        <w:ind w:firstLine="567"/>
        <w:contextualSpacing/>
        <w:rPr>
          <w:rFonts w:ascii="GHEA Grapalat" w:hAnsi="GHEA Grapalat"/>
          <w:b/>
          <w:sz w:val="24"/>
          <w:szCs w:val="24"/>
        </w:rPr>
      </w:pPr>
      <w:r w:rsidRPr="007C482B">
        <w:rPr>
          <w:rFonts w:ascii="GHEA Grapalat" w:hAnsi="GHEA Grapalat"/>
          <w:b/>
          <w:sz w:val="24"/>
          <w:szCs w:val="24"/>
        </w:rPr>
        <w:t>4.3 выплаты за услуги, предоставляемые в рамках заключаемого договора, осуществляются по следующей формуле՝ ВС= ЦУ/</w:t>
      </w:r>
      <w:proofErr w:type="spellStart"/>
      <w:r w:rsidRPr="007C482B">
        <w:rPr>
          <w:rFonts w:ascii="GHEA Grapalat" w:hAnsi="GHEA Grapalat"/>
          <w:b/>
          <w:sz w:val="24"/>
          <w:szCs w:val="24"/>
        </w:rPr>
        <w:t>СЦxУxК</w:t>
      </w:r>
      <w:proofErr w:type="spellEnd"/>
    </w:p>
    <w:p w:rsidR="00456C67" w:rsidRPr="007C482B" w:rsidRDefault="00456C67" w:rsidP="00456C67">
      <w:pPr>
        <w:pStyle w:val="norm"/>
        <w:widowControl w:val="0"/>
        <w:spacing w:line="240" w:lineRule="auto"/>
        <w:ind w:firstLine="567"/>
        <w:contextualSpacing/>
        <w:rPr>
          <w:rFonts w:ascii="GHEA Grapalat" w:hAnsi="GHEA Grapalat"/>
          <w:b/>
          <w:sz w:val="24"/>
          <w:szCs w:val="24"/>
        </w:rPr>
      </w:pPr>
      <w:r w:rsidRPr="007C482B">
        <w:rPr>
          <w:rFonts w:ascii="GHEA Grapalat" w:hAnsi="GHEA Grapalat"/>
          <w:b/>
          <w:sz w:val="24"/>
          <w:szCs w:val="24"/>
        </w:rPr>
        <w:t>ВС-сумма, выплачиваемая за оказание отдельных видов услуг, установленных договором;</w:t>
      </w:r>
    </w:p>
    <w:p w:rsidR="00456C67" w:rsidRPr="007C482B" w:rsidRDefault="00456C67" w:rsidP="00456C67">
      <w:pPr>
        <w:pStyle w:val="norm"/>
        <w:widowControl w:val="0"/>
        <w:spacing w:line="240" w:lineRule="auto"/>
        <w:ind w:firstLine="567"/>
        <w:contextualSpacing/>
        <w:rPr>
          <w:rFonts w:ascii="GHEA Grapalat" w:hAnsi="GHEA Grapalat"/>
          <w:b/>
          <w:sz w:val="24"/>
          <w:szCs w:val="24"/>
        </w:rPr>
      </w:pPr>
      <w:r w:rsidRPr="007C482B">
        <w:rPr>
          <w:rFonts w:ascii="GHEA Grapalat" w:hAnsi="GHEA Grapalat"/>
          <w:b/>
          <w:sz w:val="24"/>
          <w:szCs w:val="24"/>
        </w:rPr>
        <w:t>ЦУ -итоговая цена, предложенная отобранным участником:</w:t>
      </w:r>
    </w:p>
    <w:p w:rsidR="00456C67" w:rsidRPr="007C482B" w:rsidRDefault="00456C67" w:rsidP="00456C67">
      <w:pPr>
        <w:pStyle w:val="norm"/>
        <w:widowControl w:val="0"/>
        <w:spacing w:line="240" w:lineRule="auto"/>
        <w:ind w:firstLine="567"/>
        <w:contextualSpacing/>
        <w:rPr>
          <w:rFonts w:ascii="GHEA Grapalat" w:hAnsi="GHEA Grapalat"/>
          <w:b/>
          <w:sz w:val="24"/>
          <w:szCs w:val="24"/>
        </w:rPr>
      </w:pPr>
      <w:r w:rsidRPr="007C482B">
        <w:rPr>
          <w:rFonts w:ascii="GHEA Grapalat" w:hAnsi="GHEA Grapalat"/>
          <w:b/>
          <w:sz w:val="24"/>
          <w:szCs w:val="24"/>
        </w:rPr>
        <w:t>СЦ- совокупность максимальных единиц цен, установленных для оказания услуги:</w:t>
      </w:r>
    </w:p>
    <w:p w:rsidR="00456C67" w:rsidRPr="007C482B" w:rsidRDefault="00456C67" w:rsidP="00456C67">
      <w:pPr>
        <w:pStyle w:val="norm"/>
        <w:widowControl w:val="0"/>
        <w:spacing w:line="240" w:lineRule="auto"/>
        <w:ind w:firstLine="567"/>
        <w:contextualSpacing/>
        <w:rPr>
          <w:rFonts w:ascii="GHEA Grapalat" w:hAnsi="GHEA Grapalat"/>
          <w:b/>
          <w:sz w:val="24"/>
          <w:szCs w:val="24"/>
        </w:rPr>
      </w:pPr>
      <w:r w:rsidRPr="007C482B">
        <w:rPr>
          <w:rFonts w:ascii="GHEA Grapalat" w:hAnsi="GHEA Grapalat"/>
          <w:b/>
          <w:sz w:val="24"/>
          <w:szCs w:val="24"/>
        </w:rPr>
        <w:t>У-цена на максимальную единицу предоставленной услуги</w:t>
      </w:r>
    </w:p>
    <w:p w:rsidR="00456C67" w:rsidRPr="007C482B" w:rsidRDefault="00456C67" w:rsidP="00456C67">
      <w:pPr>
        <w:widowControl w:val="0"/>
        <w:ind w:firstLine="720"/>
        <w:contextualSpacing/>
        <w:jc w:val="both"/>
        <w:rPr>
          <w:rFonts w:ascii="GHEA Grapalat" w:hAnsi="GHEA Grapalat"/>
          <w:b/>
        </w:rPr>
      </w:pPr>
      <w:r w:rsidRPr="007C482B">
        <w:rPr>
          <w:rFonts w:ascii="GHEA Grapalat" w:hAnsi="GHEA Grapalat"/>
          <w:b/>
        </w:rPr>
        <w:t>К-количество предоставленных услуг.</w:t>
      </w:r>
    </w:p>
    <w:p w:rsidR="00456C67" w:rsidRDefault="00456C67" w:rsidP="00456C67">
      <w:pPr>
        <w:widowControl w:val="0"/>
        <w:ind w:firstLine="720"/>
        <w:contextualSpacing/>
        <w:jc w:val="center"/>
        <w:rPr>
          <w:rFonts w:ascii="GHEA Grapalat" w:hAnsi="GHEA Grapalat"/>
        </w:rPr>
      </w:pPr>
    </w:p>
    <w:p w:rsidR="003B2F27" w:rsidRPr="00AD29CE" w:rsidRDefault="003B2F27" w:rsidP="00456C67">
      <w:pPr>
        <w:widowControl w:val="0"/>
        <w:ind w:firstLine="72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 xml:space="preserve">За нарушение Заказчиком предусмотренного пунктом 4.2 договора срока, в </w:t>
      </w:r>
      <w:r w:rsidRPr="00AD29CE">
        <w:rPr>
          <w:rFonts w:ascii="GHEA Grapalat" w:hAnsi="GHEA Grapalat"/>
        </w:rPr>
        <w:lastRenderedPageBreak/>
        <w:t>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F4FD0">
      <w:pPr>
        <w:widowControl w:val="0"/>
        <w:ind w:firstLine="720"/>
        <w:contextualSpacing/>
        <w:jc w:val="center"/>
        <w:rPr>
          <w:rFonts w:ascii="GHEA Grapalat" w:hAnsi="GHEA Grapalat" w:cs="Sylfaen"/>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3F4FD0">
      <w:pPr>
        <w:contextualSpacing/>
        <w:jc w:val="center"/>
        <w:rPr>
          <w:rFonts w:ascii="GHEA Grapalat" w:hAnsi="GHEA Grapalat"/>
          <w:b/>
        </w:rPr>
      </w:pPr>
    </w:p>
    <w:p w:rsidR="003B2F27" w:rsidRPr="00E661BE" w:rsidRDefault="003B2F27" w:rsidP="003F4FD0">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F4FD0">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F4FD0">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w:t>
      </w:r>
      <w:r w:rsidRPr="00AD29CE">
        <w:rPr>
          <w:rFonts w:ascii="GHEA Grapalat" w:hAnsi="GHEA Grapalat"/>
        </w:rPr>
        <w:lastRenderedPageBreak/>
        <w:t>частью договора.</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F4FD0">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FootnoteReference"/>
          <w:rFonts w:ascii="GHEA Grapalat" w:hAnsi="GHEA Grapalat"/>
        </w:rPr>
        <w:footnoteReference w:customMarkFollows="1" w:id="7"/>
        <w:t>22</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8"/>
        <w:t>23</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F4FD0">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w:t>
      </w:r>
      <w:r w:rsidRPr="00AD29CE">
        <w:rPr>
          <w:rFonts w:ascii="GHEA Grapalat" w:hAnsi="GHEA Grapalat"/>
        </w:rPr>
        <w:lastRenderedPageBreak/>
        <w:t xml:space="preserve">предоставления услуги в порядке, установленном законодательством Республики Армения. </w:t>
      </w:r>
    </w:p>
    <w:p w:rsidR="00076092" w:rsidRPr="00076092" w:rsidRDefault="003B2F27" w:rsidP="00A9154C">
      <w:pPr>
        <w:widowControl w:val="0"/>
        <w:tabs>
          <w:tab w:val="left" w:pos="1276"/>
        </w:tabs>
        <w:ind w:firstLine="562"/>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w:t>
      </w:r>
      <w:proofErr w:type="gramStart"/>
      <w:r w:rsidRPr="00AD29CE">
        <w:rPr>
          <w:rFonts w:ascii="GHEA Grapalat" w:hAnsi="GHEA Grapalat"/>
        </w:rPr>
        <w:t>надлежащим 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A9154C" w:rsidRPr="00076092" w:rsidRDefault="00A9154C" w:rsidP="00A9154C">
      <w:pPr>
        <w:widowControl w:val="0"/>
        <w:tabs>
          <w:tab w:val="left" w:pos="1276"/>
        </w:tabs>
        <w:ind w:firstLine="562"/>
        <w:contextualSpacing/>
        <w:jc w:val="both"/>
        <w:rPr>
          <w:rFonts w:ascii="GHEA Grapalat" w:hAnsi="GHEA Grapalat"/>
        </w:rPr>
      </w:pPr>
      <w:r>
        <w:rPr>
          <w:rFonts w:ascii="GHEA Grapalat" w:hAnsi="GHEA Grapalat"/>
        </w:rPr>
        <w:t xml:space="preserve">7.12. </w:t>
      </w:r>
      <w:r w:rsidRPr="00A9154C">
        <w:rPr>
          <w:rFonts w:ascii="GHEA Grapalat" w:hAnsi="GHEA Grapalat"/>
        </w:rPr>
        <w:t>Исполнитель</w:t>
      </w:r>
      <w:r w:rsidRPr="00B40E38">
        <w:rPr>
          <w:rFonts w:ascii="GHEA Grapalat" w:hAnsi="GHEA Grapalat"/>
        </w:rPr>
        <w:t xml:space="preserve"> </w:t>
      </w:r>
      <w:r w:rsidRPr="00A9154C">
        <w:rPr>
          <w:rFonts w:ascii="GHEA Grapalat" w:hAnsi="GHEA Grapalat"/>
        </w:rPr>
        <w:t>имеет право</w:t>
      </w:r>
      <w:r w:rsidRPr="00B40E38">
        <w:rPr>
          <w:rFonts w:ascii="GHEA Grapalat" w:hAnsi="GHEA Grapalat"/>
        </w:rPr>
        <w:t xml:space="preserve"> </w:t>
      </w:r>
      <w:r w:rsidRPr="00A9154C">
        <w:rPr>
          <w:rFonts w:ascii="GHEA Grapalat" w:hAnsi="GHEA Grapalat"/>
        </w:rPr>
        <w:t>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w:t>
      </w:r>
      <w:r w:rsidRPr="00B40E38">
        <w:rPr>
          <w:rFonts w:ascii="GHEA Grapalat" w:hAnsi="GHEA Grapalat"/>
        </w:rPr>
        <w:t xml:space="preserve"> </w:t>
      </w:r>
      <w:r w:rsidRPr="00A9154C">
        <w:rPr>
          <w:rFonts w:ascii="GHEA Grapalat" w:hAnsi="GHEA Grapalat"/>
        </w:rPr>
        <w:t xml:space="preserve">(далее-договор факторинга). 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sidRPr="00A9154C">
        <w:rPr>
          <w:rFonts w:ascii="GHEA Grapalat" w:hAnsi="GHEA Grapalat"/>
        </w:rPr>
        <w:t>Заказчик</w:t>
      </w:r>
      <w:r w:rsidRPr="00B43171">
        <w:rPr>
          <w:rFonts w:ascii="GHEA Grapalat" w:hAnsi="GHEA Grapalat"/>
        </w:rPr>
        <w:t xml:space="preserve"> </w:t>
      </w:r>
      <w:r w:rsidRPr="00A9154C">
        <w:rPr>
          <w:rFonts w:ascii="GHEA Grapalat" w:hAnsi="GHEA Grapalat"/>
        </w:rPr>
        <w:t>при осуществлении платежей обеспечивает расчет и зачет штрафов и пеней Исполнителю</w:t>
      </w:r>
      <w:r w:rsidRPr="00B43171">
        <w:rPr>
          <w:rFonts w:ascii="GHEA Grapalat" w:hAnsi="GHEA Grapalat"/>
        </w:rPr>
        <w:t xml:space="preserve"> </w:t>
      </w:r>
      <w:r w:rsidRPr="00A9154C">
        <w:rPr>
          <w:rFonts w:ascii="GHEA Grapalat" w:hAnsi="GHEA Grapalat"/>
        </w:rPr>
        <w:t>с суммами, подлежащими уплате, независимо от</w:t>
      </w:r>
      <w:r w:rsidRPr="00B43171">
        <w:rPr>
          <w:rFonts w:ascii="GHEA Grapalat" w:hAnsi="GHEA Grapalat"/>
        </w:rPr>
        <w:t xml:space="preserve"> </w:t>
      </w:r>
      <w:r w:rsidRPr="00A9154C">
        <w:rPr>
          <w:rFonts w:ascii="GHEA Grapalat" w:hAnsi="GHEA Grapalat"/>
        </w:rPr>
        <w:t>того,</w:t>
      </w:r>
      <w:r w:rsidRPr="00B43171">
        <w:rPr>
          <w:rFonts w:ascii="GHEA Grapalat" w:hAnsi="GHEA Grapalat"/>
        </w:rPr>
        <w:t xml:space="preserve"> </w:t>
      </w:r>
      <w:r w:rsidRPr="00A9154C">
        <w:rPr>
          <w:rFonts w:ascii="GHEA Grapalat" w:hAnsi="GHEA Grapalat"/>
        </w:rPr>
        <w:t>было ли</w:t>
      </w:r>
      <w:r w:rsidRPr="00B43171">
        <w:rPr>
          <w:rFonts w:ascii="GHEA Grapalat" w:hAnsi="GHEA Grapalat"/>
        </w:rPr>
        <w:t xml:space="preserve"> </w:t>
      </w:r>
      <w:r w:rsidRPr="00A9154C">
        <w:rPr>
          <w:rFonts w:ascii="GHEA Grapalat" w:hAnsi="GHEA Grapalat"/>
        </w:rPr>
        <w:t>уступлено требование. При</w:t>
      </w:r>
      <w:r w:rsidRPr="00B43171">
        <w:rPr>
          <w:rFonts w:ascii="GHEA Grapalat" w:hAnsi="GHEA Grapalat"/>
        </w:rPr>
        <w:t xml:space="preserve"> </w:t>
      </w:r>
      <w:r w:rsidRPr="00A9154C">
        <w:rPr>
          <w:rFonts w:ascii="GHEA Grapalat" w:hAnsi="GHEA Grapalat"/>
        </w:rPr>
        <w:t>этом, в случае получения письменного уведомления об уступке требования на основании договора факторинга (Приложение N 4) Заказчик</w:t>
      </w:r>
      <w:r w:rsidRPr="00B43171">
        <w:rPr>
          <w:rFonts w:ascii="GHEA Grapalat" w:hAnsi="GHEA Grapalat"/>
        </w:rPr>
        <w:t xml:space="preserve"> </w:t>
      </w:r>
      <w:r w:rsidRPr="00A9154C">
        <w:rPr>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A9154C">
        <w:rPr>
          <w:rFonts w:ascii="GHEA Grapalat" w:hAnsi="GHEA Grapalat"/>
        </w:rPr>
        <w:t>агенту, если</w:t>
      </w:r>
      <w:r w:rsidRPr="00B43171">
        <w:rPr>
          <w:rFonts w:ascii="GHEA Grapalat" w:hAnsi="GHEA Grapalat"/>
        </w:rPr>
        <w:t xml:space="preserve"> </w:t>
      </w:r>
      <w:r w:rsidRPr="00A9154C">
        <w:rPr>
          <w:rFonts w:ascii="GHEA Grapalat" w:hAnsi="GHEA Grapalat"/>
        </w:rPr>
        <w:t>уведомление</w:t>
      </w:r>
      <w:r w:rsidRPr="00B43171">
        <w:rPr>
          <w:rFonts w:ascii="GHEA Grapalat" w:hAnsi="GHEA Grapalat"/>
        </w:rPr>
        <w:t xml:space="preserve"> </w:t>
      </w:r>
      <w:r w:rsidRPr="00A9154C">
        <w:rPr>
          <w:rFonts w:ascii="GHEA Grapalat" w:hAnsi="GHEA Grapalat"/>
        </w:rPr>
        <w:t>было получено</w:t>
      </w:r>
      <w:r w:rsidRPr="00B43171">
        <w:rPr>
          <w:rFonts w:ascii="GHEA Grapalat" w:hAnsi="GHEA Grapalat"/>
        </w:rPr>
        <w:t xml:space="preserve"> </w:t>
      </w:r>
      <w:r w:rsidRPr="00A9154C">
        <w:rPr>
          <w:rFonts w:ascii="GHEA Grapalat" w:hAnsi="GHEA Grapalat"/>
        </w:rPr>
        <w:t>в день, предшествующий дню внесения Заказчиком платежного поручения и копии протокола в казначейскую систему уполномоченного органа. 24</w:t>
      </w:r>
    </w:p>
    <w:p w:rsidR="00A9154C" w:rsidRPr="00AD29CE" w:rsidRDefault="00A9154C" w:rsidP="00A9154C">
      <w:pPr>
        <w:widowControl w:val="0"/>
        <w:tabs>
          <w:tab w:val="left" w:pos="1276"/>
        </w:tabs>
        <w:ind w:firstLine="562"/>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Pr>
          <w:rFonts w:ascii="GHEA Grapalat" w:hAnsi="GHEA Grapalat"/>
        </w:rPr>
        <w:t>судебном порядке.</w:t>
      </w:r>
    </w:p>
    <w:p w:rsidR="00A9154C" w:rsidRPr="00AD29CE" w:rsidRDefault="00A9154C" w:rsidP="00A9154C">
      <w:pPr>
        <w:widowControl w:val="0"/>
        <w:tabs>
          <w:tab w:val="left" w:pos="1276"/>
        </w:tabs>
        <w:ind w:firstLine="562"/>
        <w:contextualSpacing/>
        <w:jc w:val="both"/>
        <w:rPr>
          <w:rFonts w:ascii="GHEA Grapalat" w:hAnsi="GHEA Grapalat"/>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w:t>
      </w:r>
      <w:r>
        <w:rPr>
          <w:rFonts w:ascii="GHEA Grapalat" w:hAnsi="GHEA Grapalat"/>
        </w:rPr>
        <w:t xml:space="preserve"> </w:t>
      </w:r>
      <w:r w:rsidRPr="00AD29CE">
        <w:rPr>
          <w:rFonts w:ascii="GHEA Grapalat" w:hAnsi="GHEA Grapalat"/>
        </w:rPr>
        <w:t>№ 1</w:t>
      </w:r>
      <w:r>
        <w:rPr>
          <w:rFonts w:ascii="GHEA Grapalat" w:hAnsi="GHEA Grapalat"/>
        </w:rPr>
        <w:t>.1,</w:t>
      </w:r>
      <w:r w:rsidRPr="00AD29CE">
        <w:rPr>
          <w:rFonts w:ascii="GHEA Grapalat" w:hAnsi="GHEA Grapalat"/>
        </w:rPr>
        <w:t xml:space="preserve"> № 2, № 3</w:t>
      </w:r>
      <w:r>
        <w:rPr>
          <w:rFonts w:ascii="GHEA Grapalat" w:hAnsi="GHEA Grapalat"/>
        </w:rPr>
        <w:t>,</w:t>
      </w:r>
      <w:r w:rsidRPr="00AD29CE">
        <w:rPr>
          <w:rFonts w:ascii="GHEA Grapalat" w:hAnsi="GHEA Grapalat"/>
        </w:rPr>
        <w:t xml:space="preserve"> № 3.1 и</w:t>
      </w:r>
      <w:r>
        <w:rPr>
          <w:rFonts w:ascii="GHEA Grapalat" w:hAnsi="GHEA Grapalat"/>
        </w:rPr>
        <w:t xml:space="preserve"> </w:t>
      </w:r>
      <w:r w:rsidRPr="00AD29CE">
        <w:rPr>
          <w:rFonts w:ascii="GHEA Grapalat" w:hAnsi="GHEA Grapalat"/>
        </w:rPr>
        <w:t xml:space="preserve">№ </w:t>
      </w:r>
      <w:r>
        <w:rPr>
          <w:rFonts w:ascii="GHEA Grapalat" w:hAnsi="GHEA Grapalat"/>
        </w:rPr>
        <w:t>4</w:t>
      </w:r>
      <w:r w:rsidRPr="00AD29CE">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rsidR="00A9154C" w:rsidRDefault="00A9154C" w:rsidP="00A9154C">
      <w:pPr>
        <w:widowControl w:val="0"/>
        <w:tabs>
          <w:tab w:val="left" w:pos="1276"/>
        </w:tabs>
        <w:ind w:firstLine="562"/>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F4FD0">
      <w:pPr>
        <w:widowControl w:val="0"/>
        <w:contextualSpacing/>
        <w:rPr>
          <w:rFonts w:ascii="GHEA Grapalat" w:hAnsi="GHEA Grapalat"/>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3F4FD0">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3F4FD0">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3F4FD0">
      <w:pPr>
        <w:widowControl w:val="0"/>
        <w:ind w:firstLine="709"/>
        <w:contextualSpacing/>
        <w:jc w:val="center"/>
        <w:rPr>
          <w:rFonts w:ascii="GHEA Grapalat" w:hAnsi="GHEA Grapalat"/>
          <w:b/>
        </w:rPr>
      </w:pPr>
    </w:p>
    <w:p w:rsidR="003B2F27" w:rsidRPr="00AD29CE" w:rsidRDefault="003B2F27" w:rsidP="003F4FD0">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F4FD0">
      <w:pPr>
        <w:widowControl w:val="0"/>
        <w:autoSpaceDE w:val="0"/>
        <w:autoSpaceDN w:val="0"/>
        <w:adjustRightInd w:val="0"/>
        <w:contextualSpacing/>
        <w:jc w:val="right"/>
        <w:rPr>
          <w:rFonts w:ascii="GHEA Grapalat" w:hAnsi="GHEA Grapalat" w:cs="TimesArmenianPSMT"/>
        </w:rPr>
      </w:pPr>
    </w:p>
    <w:p w:rsidR="003B2F27" w:rsidRDefault="003B2F27" w:rsidP="003F4FD0">
      <w:pPr>
        <w:contextualSpacing/>
        <w:rPr>
          <w:rFonts w:ascii="GHEA Grapalat" w:hAnsi="GHEA Grapalat"/>
        </w:rPr>
      </w:pPr>
      <w:r>
        <w:rPr>
          <w:rFonts w:ascii="GHEA Grapalat" w:hAnsi="GHEA Grapalat"/>
        </w:rPr>
        <w:br w:type="page"/>
      </w:r>
    </w:p>
    <w:p w:rsidR="001B4174" w:rsidRPr="00521A49" w:rsidRDefault="001B4174" w:rsidP="001B4174">
      <w:pPr>
        <w:widowControl w:val="0"/>
        <w:jc w:val="right"/>
        <w:rPr>
          <w:rFonts w:ascii="GHEA Grapalat" w:hAnsi="GHEA Grapalat"/>
          <w:i/>
        </w:rPr>
      </w:pPr>
      <w:r w:rsidRPr="00521A49">
        <w:rPr>
          <w:rFonts w:ascii="GHEA Grapalat" w:hAnsi="GHEA Grapalat"/>
          <w:i/>
        </w:rPr>
        <w:lastRenderedPageBreak/>
        <w:t>Приложение № 1</w:t>
      </w:r>
    </w:p>
    <w:p w:rsidR="001B4174" w:rsidRPr="00521A49" w:rsidRDefault="001B4174" w:rsidP="001B4174">
      <w:pPr>
        <w:widowControl w:val="0"/>
        <w:jc w:val="right"/>
        <w:rPr>
          <w:rFonts w:ascii="GHEA Grapalat" w:hAnsi="GHEA Grapalat"/>
          <w:i/>
        </w:rPr>
      </w:pPr>
      <w:r w:rsidRPr="00521A49">
        <w:rPr>
          <w:rFonts w:ascii="GHEA Grapalat" w:hAnsi="GHEA Grapalat"/>
          <w:i/>
        </w:rPr>
        <w:t xml:space="preserve">к Договору под кодом </w:t>
      </w:r>
      <w:r w:rsidRPr="00521A49">
        <w:rPr>
          <w:rFonts w:ascii="GHEA Grapalat" w:hAnsi="GHEA Grapalat"/>
          <w:i/>
        </w:rPr>
        <w:br/>
        <w:t>заключенному "</w:t>
      </w:r>
      <w:r w:rsidRPr="00521A49">
        <w:rPr>
          <w:rFonts w:ascii="GHEA Grapalat" w:hAnsi="GHEA Grapalat"/>
          <w:i/>
        </w:rPr>
        <w:tab/>
        <w:t>"</w:t>
      </w:r>
      <w:r w:rsidRPr="00521A49">
        <w:rPr>
          <w:rFonts w:ascii="GHEA Grapalat" w:hAnsi="GHEA Grapalat"/>
          <w:i/>
        </w:rPr>
        <w:tab/>
        <w:t>20</w:t>
      </w:r>
      <w:r w:rsidRPr="00521A49">
        <w:rPr>
          <w:rFonts w:ascii="GHEA Grapalat" w:hAnsi="GHEA Grapalat"/>
          <w:i/>
        </w:rPr>
        <w:tab/>
        <w:t>г.</w:t>
      </w:r>
    </w:p>
    <w:p w:rsidR="001B4174" w:rsidRDefault="001B4174" w:rsidP="001B4174">
      <w:pPr>
        <w:widowControl w:val="0"/>
        <w:spacing w:after="160"/>
        <w:jc w:val="center"/>
        <w:rPr>
          <w:rFonts w:ascii="GHEA Grapalat" w:hAnsi="GHEA Grapalat"/>
        </w:rPr>
      </w:pPr>
    </w:p>
    <w:p w:rsidR="001B4174" w:rsidRDefault="001B4174" w:rsidP="001B4174">
      <w:pPr>
        <w:widowControl w:val="0"/>
        <w:spacing w:after="160"/>
        <w:jc w:val="center"/>
        <w:rPr>
          <w:rFonts w:ascii="GHEA Grapalat" w:hAnsi="GHEA Grapalat"/>
        </w:rPr>
      </w:pPr>
    </w:p>
    <w:p w:rsidR="008F2CA1" w:rsidRDefault="008F2CA1" w:rsidP="001B4174">
      <w:pPr>
        <w:jc w:val="center"/>
        <w:rPr>
          <w:rFonts w:cs="Sylfaen"/>
          <w:sz w:val="22"/>
          <w:lang w:val="hy-AM"/>
        </w:rPr>
      </w:pPr>
    </w:p>
    <w:p w:rsidR="00EB68B8" w:rsidRDefault="00EB68B8" w:rsidP="00BB01B0">
      <w:pPr>
        <w:widowControl w:val="0"/>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p>
    <w:p w:rsidR="00EB68B8" w:rsidRPr="00AD29CE" w:rsidRDefault="00EB68B8" w:rsidP="00BB01B0">
      <w:pPr>
        <w:widowControl w:val="0"/>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tbl>
      <w:tblPr>
        <w:tblpPr w:leftFromText="180" w:rightFromText="180" w:vertAnchor="text" w:horzAnchor="margin" w:tblpY="1978"/>
        <w:tblW w:w="10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1413"/>
        <w:gridCol w:w="1530"/>
        <w:gridCol w:w="1251"/>
        <w:gridCol w:w="1301"/>
        <w:gridCol w:w="1560"/>
        <w:gridCol w:w="1527"/>
        <w:gridCol w:w="1651"/>
        <w:gridCol w:w="8"/>
      </w:tblGrid>
      <w:tr w:rsidR="001B4174" w:rsidRPr="006830E9" w:rsidTr="00BB01B0">
        <w:trPr>
          <w:trHeight w:val="70"/>
        </w:trPr>
        <w:tc>
          <w:tcPr>
            <w:tcW w:w="675" w:type="dxa"/>
            <w:vMerge w:val="restart"/>
            <w:vAlign w:val="center"/>
          </w:tcPr>
          <w:p w:rsidR="001B4174" w:rsidRPr="001F6AB0" w:rsidRDefault="001B4174" w:rsidP="00BB01B0">
            <w:pPr>
              <w:jc w:val="center"/>
              <w:rPr>
                <w:rFonts w:cs="GHEA Grapalat"/>
                <w:sz w:val="22"/>
              </w:rPr>
            </w:pPr>
            <w:r>
              <w:rPr>
                <w:rFonts w:cs="GHEA Grapalat"/>
                <w:sz w:val="22"/>
              </w:rPr>
              <w:t>N</w:t>
            </w:r>
          </w:p>
        </w:tc>
        <w:tc>
          <w:tcPr>
            <w:tcW w:w="10241" w:type="dxa"/>
            <w:gridSpan w:val="8"/>
            <w:vAlign w:val="center"/>
          </w:tcPr>
          <w:p w:rsidR="001B4174" w:rsidRPr="00BE709F" w:rsidRDefault="001B4174" w:rsidP="00BB01B0">
            <w:pPr>
              <w:ind w:firstLine="720"/>
              <w:jc w:val="center"/>
              <w:rPr>
                <w:rFonts w:cs="GHEA Grapalat"/>
                <w:b/>
                <w:sz w:val="22"/>
                <w:lang w:val="hy-AM"/>
              </w:rPr>
            </w:pPr>
            <w:r>
              <w:rPr>
                <w:rFonts w:cs="GHEA Grapalat"/>
                <w:b/>
                <w:sz w:val="22"/>
              </w:rPr>
              <w:t>УСЛУГИ</w:t>
            </w:r>
          </w:p>
        </w:tc>
      </w:tr>
      <w:tr w:rsidR="001B4174" w:rsidRPr="006830E9" w:rsidTr="00BB01B0">
        <w:trPr>
          <w:gridAfter w:val="1"/>
          <w:wAfter w:w="8" w:type="dxa"/>
          <w:trHeight w:val="336"/>
        </w:trPr>
        <w:tc>
          <w:tcPr>
            <w:tcW w:w="675" w:type="dxa"/>
            <w:vMerge/>
            <w:vAlign w:val="center"/>
          </w:tcPr>
          <w:p w:rsidR="001B4174" w:rsidRPr="006830E9" w:rsidRDefault="001B4174" w:rsidP="00BB01B0">
            <w:pPr>
              <w:ind w:firstLine="720"/>
              <w:jc w:val="center"/>
              <w:rPr>
                <w:rFonts w:cs="GHEA Grapalat"/>
                <w:sz w:val="22"/>
              </w:rPr>
            </w:pPr>
          </w:p>
        </w:tc>
        <w:tc>
          <w:tcPr>
            <w:tcW w:w="1413" w:type="dxa"/>
            <w:tcBorders>
              <w:right w:val="single" w:sz="4" w:space="0" w:color="auto"/>
            </w:tcBorders>
            <w:vAlign w:val="center"/>
          </w:tcPr>
          <w:p w:rsidR="001B4174" w:rsidRPr="006C2CDF" w:rsidRDefault="001B4174" w:rsidP="00BB01B0">
            <w:pPr>
              <w:jc w:val="center"/>
              <w:rPr>
                <w:rFonts w:cs="GHEA Grapalat"/>
                <w:bCs/>
                <w:sz w:val="22"/>
              </w:rPr>
            </w:pPr>
            <w:r w:rsidRPr="006C2CDF">
              <w:rPr>
                <w:rFonts w:cs="GHEA Grapalat"/>
                <w:bCs/>
                <w:sz w:val="22"/>
              </w:rPr>
              <w:t>Наименование</w:t>
            </w:r>
          </w:p>
        </w:tc>
        <w:tc>
          <w:tcPr>
            <w:tcW w:w="1530" w:type="dxa"/>
            <w:tcBorders>
              <w:left w:val="single" w:sz="4" w:space="0" w:color="auto"/>
            </w:tcBorders>
            <w:vAlign w:val="center"/>
          </w:tcPr>
          <w:p w:rsidR="001B4174" w:rsidRPr="00BE709F" w:rsidRDefault="001B4174" w:rsidP="00BB01B0">
            <w:pPr>
              <w:jc w:val="center"/>
              <w:rPr>
                <w:rFonts w:cs="GHEA Grapalat"/>
                <w:bCs/>
                <w:sz w:val="22"/>
                <w:lang w:val="hy-AM"/>
              </w:rPr>
            </w:pPr>
            <w:r w:rsidRPr="006C2CDF">
              <w:rPr>
                <w:rFonts w:cs="GHEA Grapalat"/>
                <w:bCs/>
                <w:sz w:val="22"/>
              </w:rPr>
              <w:t>Техническая характеристика</w:t>
            </w:r>
          </w:p>
        </w:tc>
        <w:tc>
          <w:tcPr>
            <w:tcW w:w="1251" w:type="dxa"/>
            <w:vAlign w:val="center"/>
          </w:tcPr>
          <w:p w:rsidR="001B4174" w:rsidRPr="006C2CDF" w:rsidRDefault="001B4174" w:rsidP="00BB01B0">
            <w:pPr>
              <w:jc w:val="center"/>
              <w:rPr>
                <w:rFonts w:cs="GHEA Grapalat"/>
                <w:bCs/>
                <w:sz w:val="22"/>
              </w:rPr>
            </w:pPr>
            <w:r w:rsidRPr="006C2CDF">
              <w:rPr>
                <w:rFonts w:cs="GHEA Grapalat"/>
                <w:bCs/>
                <w:sz w:val="22"/>
              </w:rPr>
              <w:t>Единица измерения</w:t>
            </w:r>
          </w:p>
        </w:tc>
        <w:tc>
          <w:tcPr>
            <w:tcW w:w="1301" w:type="dxa"/>
            <w:tcBorders>
              <w:right w:val="single" w:sz="4" w:space="0" w:color="auto"/>
            </w:tcBorders>
            <w:vAlign w:val="center"/>
          </w:tcPr>
          <w:p w:rsidR="001B4174" w:rsidRPr="006C2CDF" w:rsidRDefault="001B4174" w:rsidP="00BB01B0">
            <w:pPr>
              <w:jc w:val="center"/>
              <w:rPr>
                <w:rFonts w:cs="GHEA Grapalat"/>
                <w:bCs/>
                <w:sz w:val="22"/>
                <w:lang w:val="hy-AM"/>
              </w:rPr>
            </w:pPr>
            <w:r w:rsidRPr="006C2CDF">
              <w:rPr>
                <w:rFonts w:cs="GHEA Grapalat"/>
                <w:bCs/>
                <w:sz w:val="22"/>
              </w:rPr>
              <w:t xml:space="preserve">Количество </w:t>
            </w:r>
          </w:p>
        </w:tc>
        <w:tc>
          <w:tcPr>
            <w:tcW w:w="1560" w:type="dxa"/>
            <w:tcBorders>
              <w:left w:val="single" w:sz="4" w:space="0" w:color="auto"/>
            </w:tcBorders>
            <w:vAlign w:val="center"/>
          </w:tcPr>
          <w:p w:rsidR="001B4174" w:rsidRPr="00D47B81" w:rsidRDefault="001B4174" w:rsidP="00BB01B0">
            <w:pPr>
              <w:jc w:val="center"/>
              <w:rPr>
                <w:rFonts w:cs="GHEA Grapalat"/>
                <w:bCs/>
                <w:sz w:val="20"/>
                <w:szCs w:val="20"/>
                <w:lang w:val="hy-AM"/>
              </w:rPr>
            </w:pPr>
            <w:r w:rsidRPr="00D47B81">
              <w:rPr>
                <w:rFonts w:cs="Sylfaen"/>
                <w:sz w:val="20"/>
                <w:szCs w:val="20"/>
              </w:rPr>
              <w:t>М</w:t>
            </w:r>
            <w:r w:rsidRPr="00D47B81">
              <w:rPr>
                <w:rFonts w:cs="Sylfaen"/>
                <w:sz w:val="20"/>
                <w:szCs w:val="20"/>
                <w:lang w:val="hy-AM"/>
              </w:rPr>
              <w:t>аксимальн</w:t>
            </w:r>
            <w:proofErr w:type="spellStart"/>
            <w:r w:rsidRPr="00D47B81">
              <w:rPr>
                <w:rFonts w:cs="Sylfaen"/>
                <w:sz w:val="20"/>
                <w:szCs w:val="20"/>
              </w:rPr>
              <w:t>ая</w:t>
            </w:r>
            <w:proofErr w:type="spellEnd"/>
            <w:r w:rsidRPr="00D47B81">
              <w:rPr>
                <w:rFonts w:cs="Sylfaen"/>
                <w:sz w:val="20"/>
                <w:szCs w:val="20"/>
              </w:rPr>
              <w:t xml:space="preserve"> с</w:t>
            </w:r>
            <w:r w:rsidRPr="00D47B81">
              <w:rPr>
                <w:rFonts w:cs="GHEA Grapalat"/>
                <w:bCs/>
                <w:sz w:val="20"/>
                <w:szCs w:val="20"/>
              </w:rPr>
              <w:t>тоимость, /драм РА/</w:t>
            </w:r>
            <w:r w:rsidRPr="00D47B81">
              <w:rPr>
                <w:rFonts w:cs="GHEA Grapalat"/>
                <w:bCs/>
                <w:sz w:val="20"/>
                <w:szCs w:val="20"/>
                <w:lang w:val="hy-AM"/>
              </w:rPr>
              <w:br/>
            </w:r>
          </w:p>
        </w:tc>
        <w:tc>
          <w:tcPr>
            <w:tcW w:w="1527" w:type="dxa"/>
            <w:vAlign w:val="center"/>
          </w:tcPr>
          <w:p w:rsidR="001B4174" w:rsidRDefault="001B4174" w:rsidP="00BB01B0">
            <w:pPr>
              <w:jc w:val="center"/>
              <w:rPr>
                <w:rFonts w:cs="GHEA Grapalat"/>
                <w:bCs/>
                <w:sz w:val="22"/>
              </w:rPr>
            </w:pPr>
            <w:proofErr w:type="spellStart"/>
            <w:r w:rsidRPr="006C2CDF">
              <w:rPr>
                <w:rFonts w:cs="GHEA Grapalat"/>
                <w:bCs/>
                <w:sz w:val="22"/>
              </w:rPr>
              <w:t>Адресс</w:t>
            </w:r>
            <w:proofErr w:type="spellEnd"/>
          </w:p>
          <w:p w:rsidR="001B4174" w:rsidRPr="006C2CDF" w:rsidRDefault="00BB314E" w:rsidP="00BB01B0">
            <w:pPr>
              <w:jc w:val="center"/>
              <w:rPr>
                <w:rFonts w:cs="GHEA Grapalat"/>
                <w:bCs/>
                <w:sz w:val="22"/>
              </w:rPr>
            </w:pPr>
            <w:r w:rsidRPr="006C2CDF">
              <w:rPr>
                <w:rFonts w:cs="GHEA Grapalat"/>
                <w:bCs/>
                <w:sz w:val="22"/>
              </w:rPr>
              <w:t>П</w:t>
            </w:r>
            <w:r w:rsidR="001B4174" w:rsidRPr="006C2CDF">
              <w:rPr>
                <w:rFonts w:cs="GHEA Grapalat"/>
                <w:bCs/>
                <w:sz w:val="22"/>
              </w:rPr>
              <w:t>редоставления</w:t>
            </w:r>
            <w:r>
              <w:rPr>
                <w:rFonts w:cs="GHEA Grapalat"/>
                <w:bCs/>
                <w:sz w:val="22"/>
              </w:rPr>
              <w:t xml:space="preserve"> услуг</w:t>
            </w:r>
          </w:p>
        </w:tc>
        <w:tc>
          <w:tcPr>
            <w:tcW w:w="1651" w:type="dxa"/>
            <w:tcBorders>
              <w:bottom w:val="single" w:sz="4" w:space="0" w:color="auto"/>
            </w:tcBorders>
            <w:vAlign w:val="center"/>
          </w:tcPr>
          <w:p w:rsidR="001B4174" w:rsidRPr="001B4174" w:rsidRDefault="001B4174" w:rsidP="00BB01B0">
            <w:pPr>
              <w:jc w:val="center"/>
              <w:rPr>
                <w:rFonts w:cs="GHEA Grapalat"/>
                <w:bCs/>
                <w:sz w:val="22"/>
              </w:rPr>
            </w:pPr>
            <w:r w:rsidRPr="006C2CDF">
              <w:rPr>
                <w:rFonts w:cs="GHEA Grapalat"/>
                <w:bCs/>
                <w:sz w:val="22"/>
              </w:rPr>
              <w:t>Срок предоставления</w:t>
            </w:r>
            <w:r w:rsidR="00BB314E">
              <w:rPr>
                <w:rFonts w:cs="GHEA Grapalat"/>
                <w:bCs/>
                <w:sz w:val="22"/>
              </w:rPr>
              <w:t xml:space="preserve"> услуг</w:t>
            </w:r>
          </w:p>
        </w:tc>
      </w:tr>
      <w:tr w:rsidR="001B4174" w:rsidRPr="00FE3DAD" w:rsidTr="00BB01B0">
        <w:trPr>
          <w:gridAfter w:val="1"/>
          <w:wAfter w:w="8" w:type="dxa"/>
          <w:trHeight w:val="270"/>
        </w:trPr>
        <w:tc>
          <w:tcPr>
            <w:tcW w:w="675" w:type="dxa"/>
            <w:tcBorders>
              <w:top w:val="single" w:sz="4" w:space="0" w:color="auto"/>
              <w:bottom w:val="single" w:sz="4" w:space="0" w:color="auto"/>
            </w:tcBorders>
            <w:vAlign w:val="center"/>
          </w:tcPr>
          <w:p w:rsidR="001B4174" w:rsidRPr="00EE3515" w:rsidRDefault="00EB68B8" w:rsidP="00BB01B0">
            <w:pPr>
              <w:ind w:firstLine="720"/>
              <w:jc w:val="center"/>
              <w:rPr>
                <w:rFonts w:cs="GHEA Grapalat"/>
                <w:sz w:val="22"/>
                <w:lang w:val="hy-AM"/>
              </w:rPr>
            </w:pPr>
            <w:r>
              <w:rPr>
                <w:rFonts w:cs="GHEA Grapalat"/>
                <w:sz w:val="22"/>
              </w:rPr>
              <w:t>1</w:t>
            </w:r>
            <w:r w:rsidR="001B4174" w:rsidRPr="00EE3515">
              <w:rPr>
                <w:rFonts w:cs="GHEA Grapalat"/>
                <w:sz w:val="22"/>
                <w:lang w:val="hy-AM"/>
              </w:rPr>
              <w:t>1</w:t>
            </w:r>
          </w:p>
        </w:tc>
        <w:tc>
          <w:tcPr>
            <w:tcW w:w="1413" w:type="dxa"/>
            <w:tcBorders>
              <w:top w:val="single" w:sz="4" w:space="0" w:color="auto"/>
              <w:bottom w:val="single" w:sz="4" w:space="0" w:color="auto"/>
              <w:right w:val="single" w:sz="4" w:space="0" w:color="auto"/>
            </w:tcBorders>
            <w:vAlign w:val="center"/>
          </w:tcPr>
          <w:p w:rsidR="001B4174" w:rsidRPr="00AF4E99" w:rsidRDefault="008F2CA1" w:rsidP="00BB01B0">
            <w:pPr>
              <w:autoSpaceDE w:val="0"/>
              <w:autoSpaceDN w:val="0"/>
              <w:adjustRightInd w:val="0"/>
              <w:rPr>
                <w:rFonts w:cs="Arial"/>
                <w:sz w:val="20"/>
                <w:szCs w:val="20"/>
              </w:rPr>
            </w:pPr>
            <w:proofErr w:type="spellStart"/>
            <w:r w:rsidRPr="008F2CA1">
              <w:rPr>
                <w:rFonts w:ascii="GHEA Grapalat" w:hAnsi="GHEA Grapalat"/>
                <w:sz w:val="18"/>
                <w:szCs w:val="18"/>
                <w:lang w:val="es-ES"/>
              </w:rPr>
              <w:t>услуги</w:t>
            </w:r>
            <w:proofErr w:type="spellEnd"/>
            <w:r w:rsidRPr="008F2CA1">
              <w:rPr>
                <w:rFonts w:ascii="GHEA Grapalat" w:hAnsi="GHEA Grapalat"/>
                <w:sz w:val="18"/>
                <w:szCs w:val="18"/>
                <w:lang w:val="es-ES"/>
              </w:rPr>
              <w:t xml:space="preserve"> </w:t>
            </w:r>
            <w:proofErr w:type="spellStart"/>
            <w:r w:rsidRPr="008F2CA1">
              <w:rPr>
                <w:rFonts w:ascii="GHEA Grapalat" w:hAnsi="GHEA Grapalat"/>
                <w:sz w:val="18"/>
                <w:szCs w:val="18"/>
                <w:lang w:val="es-ES"/>
              </w:rPr>
              <w:t>по</w:t>
            </w:r>
            <w:proofErr w:type="spellEnd"/>
            <w:r w:rsidRPr="008F2CA1">
              <w:rPr>
                <w:rFonts w:ascii="GHEA Grapalat" w:hAnsi="GHEA Grapalat"/>
                <w:sz w:val="18"/>
                <w:szCs w:val="18"/>
                <w:lang w:val="es-ES"/>
              </w:rPr>
              <w:t xml:space="preserve"> </w:t>
            </w:r>
            <w:proofErr w:type="spellStart"/>
            <w:r w:rsidRPr="008F2CA1">
              <w:rPr>
                <w:rFonts w:ascii="GHEA Grapalat" w:hAnsi="GHEA Grapalat"/>
                <w:sz w:val="18"/>
                <w:szCs w:val="18"/>
                <w:lang w:val="es-ES"/>
              </w:rPr>
              <w:t>внедрению</w:t>
            </w:r>
            <w:proofErr w:type="spellEnd"/>
            <w:r w:rsidRPr="008F2CA1">
              <w:rPr>
                <w:rFonts w:ascii="GHEA Grapalat" w:hAnsi="GHEA Grapalat"/>
                <w:sz w:val="18"/>
                <w:szCs w:val="18"/>
                <w:lang w:val="es-ES"/>
              </w:rPr>
              <w:t xml:space="preserve"> </w:t>
            </w:r>
            <w:proofErr w:type="spellStart"/>
            <w:r w:rsidRPr="008F2CA1">
              <w:rPr>
                <w:rFonts w:ascii="GHEA Grapalat" w:hAnsi="GHEA Grapalat"/>
                <w:sz w:val="18"/>
                <w:szCs w:val="18"/>
                <w:lang w:val="es-ES"/>
              </w:rPr>
              <w:t>лабораторной</w:t>
            </w:r>
            <w:proofErr w:type="spellEnd"/>
            <w:r w:rsidRPr="008F2CA1">
              <w:rPr>
                <w:rFonts w:ascii="GHEA Grapalat" w:hAnsi="GHEA Grapalat"/>
                <w:sz w:val="18"/>
                <w:szCs w:val="18"/>
                <w:lang w:val="es-ES"/>
              </w:rPr>
              <w:t xml:space="preserve"> </w:t>
            </w:r>
            <w:proofErr w:type="spellStart"/>
            <w:r w:rsidRPr="008F2CA1">
              <w:rPr>
                <w:rFonts w:ascii="GHEA Grapalat" w:hAnsi="GHEA Grapalat"/>
                <w:sz w:val="18"/>
                <w:szCs w:val="18"/>
                <w:lang w:val="es-ES"/>
              </w:rPr>
              <w:t>информационной</w:t>
            </w:r>
            <w:proofErr w:type="spellEnd"/>
            <w:r w:rsidRPr="008F2CA1">
              <w:rPr>
                <w:rFonts w:ascii="GHEA Grapalat" w:hAnsi="GHEA Grapalat"/>
                <w:sz w:val="18"/>
                <w:szCs w:val="18"/>
                <w:lang w:val="es-ES"/>
              </w:rPr>
              <w:t xml:space="preserve"> </w:t>
            </w:r>
            <w:proofErr w:type="spellStart"/>
            <w:r w:rsidRPr="008F2CA1">
              <w:rPr>
                <w:rFonts w:ascii="GHEA Grapalat" w:hAnsi="GHEA Grapalat"/>
                <w:sz w:val="18"/>
                <w:szCs w:val="18"/>
                <w:lang w:val="es-ES"/>
              </w:rPr>
              <w:t>системы</w:t>
            </w:r>
            <w:proofErr w:type="spellEnd"/>
          </w:p>
        </w:tc>
        <w:tc>
          <w:tcPr>
            <w:tcW w:w="1530" w:type="dxa"/>
            <w:tcBorders>
              <w:top w:val="single" w:sz="4" w:space="0" w:color="auto"/>
              <w:left w:val="single" w:sz="4" w:space="0" w:color="auto"/>
              <w:bottom w:val="single" w:sz="4" w:space="0" w:color="auto"/>
            </w:tcBorders>
            <w:vAlign w:val="center"/>
          </w:tcPr>
          <w:p w:rsidR="001B4174" w:rsidRPr="00981FA0" w:rsidRDefault="008F2CA1" w:rsidP="00BB01B0">
            <w:pPr>
              <w:pStyle w:val="NormalWeb"/>
              <w:shd w:val="clear" w:color="auto" w:fill="FFFFFF"/>
              <w:spacing w:before="0" w:beforeAutospacing="0" w:after="0" w:afterAutospacing="0"/>
              <w:rPr>
                <w:rFonts w:ascii="GHEA Grapalat" w:hAnsi="GHEA Grapalat"/>
                <w:sz w:val="18"/>
                <w:szCs w:val="18"/>
              </w:rPr>
            </w:pPr>
            <w:r>
              <w:rPr>
                <w:rFonts w:ascii="GHEA Grapalat" w:hAnsi="GHEA Grapalat"/>
                <w:sz w:val="18"/>
                <w:szCs w:val="18"/>
              </w:rPr>
              <w:t>Представлена ниже</w:t>
            </w:r>
          </w:p>
        </w:tc>
        <w:tc>
          <w:tcPr>
            <w:tcW w:w="1251" w:type="dxa"/>
            <w:tcBorders>
              <w:top w:val="single" w:sz="4" w:space="0" w:color="auto"/>
              <w:bottom w:val="single" w:sz="4" w:space="0" w:color="auto"/>
            </w:tcBorders>
            <w:vAlign w:val="center"/>
          </w:tcPr>
          <w:p w:rsidR="001B4174" w:rsidRPr="004B2040" w:rsidRDefault="001B4174" w:rsidP="00BB01B0">
            <w:pPr>
              <w:jc w:val="center"/>
              <w:rPr>
                <w:rFonts w:cs="GHEA Grapalat"/>
                <w:sz w:val="20"/>
                <w:szCs w:val="20"/>
              </w:rPr>
            </w:pPr>
            <w:r>
              <w:rPr>
                <w:rFonts w:cs="GHEA Grapalat"/>
                <w:sz w:val="20"/>
                <w:szCs w:val="20"/>
              </w:rPr>
              <w:t>драм</w:t>
            </w:r>
          </w:p>
        </w:tc>
        <w:tc>
          <w:tcPr>
            <w:tcW w:w="1301" w:type="dxa"/>
            <w:tcBorders>
              <w:top w:val="single" w:sz="4" w:space="0" w:color="auto"/>
              <w:bottom w:val="single" w:sz="4" w:space="0" w:color="auto"/>
              <w:right w:val="single" w:sz="4" w:space="0" w:color="auto"/>
            </w:tcBorders>
            <w:vAlign w:val="center"/>
          </w:tcPr>
          <w:p w:rsidR="001B4174" w:rsidRPr="00AF4E99" w:rsidRDefault="001B4174" w:rsidP="00BB01B0">
            <w:pPr>
              <w:ind w:hanging="61"/>
              <w:jc w:val="center"/>
              <w:rPr>
                <w:rFonts w:cs="GHEA Grapalat"/>
                <w:sz w:val="20"/>
                <w:szCs w:val="20"/>
              </w:rPr>
            </w:pPr>
            <w:r>
              <w:rPr>
                <w:color w:val="000000" w:themeColor="text1"/>
                <w:sz w:val="20"/>
                <w:szCs w:val="20"/>
                <w:lang w:val="hy-AM"/>
              </w:rPr>
              <w:t>1</w:t>
            </w:r>
          </w:p>
        </w:tc>
        <w:tc>
          <w:tcPr>
            <w:tcW w:w="1560" w:type="dxa"/>
            <w:tcBorders>
              <w:top w:val="single" w:sz="4" w:space="0" w:color="auto"/>
              <w:left w:val="single" w:sz="4" w:space="0" w:color="auto"/>
              <w:bottom w:val="single" w:sz="4" w:space="0" w:color="auto"/>
            </w:tcBorders>
            <w:vAlign w:val="center"/>
          </w:tcPr>
          <w:p w:rsidR="001B4174" w:rsidRPr="008F2CA1" w:rsidRDefault="008F2CA1" w:rsidP="00BB01B0">
            <w:pPr>
              <w:jc w:val="center"/>
              <w:rPr>
                <w:rFonts w:cs="Sylfaen"/>
                <w:sz w:val="20"/>
                <w:szCs w:val="20"/>
              </w:rPr>
            </w:pPr>
            <w:r>
              <w:rPr>
                <w:sz w:val="20"/>
              </w:rPr>
              <w:t>5</w:t>
            </w:r>
            <w:r w:rsidR="001B4174">
              <w:rPr>
                <w:sz w:val="20"/>
                <w:lang w:val="hy-AM"/>
              </w:rPr>
              <w:t xml:space="preserve"> </w:t>
            </w:r>
            <w:r w:rsidR="001B4174">
              <w:rPr>
                <w:sz w:val="20"/>
              </w:rPr>
              <w:t>5</w:t>
            </w:r>
            <w:r w:rsidR="001B4174">
              <w:rPr>
                <w:sz w:val="20"/>
                <w:lang w:val="hy-AM"/>
              </w:rPr>
              <w:t>00</w:t>
            </w:r>
            <w:r>
              <w:rPr>
                <w:sz w:val="20"/>
              </w:rPr>
              <w:t xml:space="preserve"> 000</w:t>
            </w:r>
          </w:p>
        </w:tc>
        <w:tc>
          <w:tcPr>
            <w:tcW w:w="1527" w:type="dxa"/>
            <w:tcBorders>
              <w:top w:val="single" w:sz="4" w:space="0" w:color="auto"/>
              <w:bottom w:val="single" w:sz="4" w:space="0" w:color="auto"/>
            </w:tcBorders>
            <w:vAlign w:val="center"/>
          </w:tcPr>
          <w:p w:rsidR="001B4174" w:rsidRPr="00FE3DAD" w:rsidRDefault="001B4174" w:rsidP="00BB01B0">
            <w:pPr>
              <w:jc w:val="center"/>
              <w:rPr>
                <w:iCs/>
                <w:lang w:val="hy-AM"/>
              </w:rPr>
            </w:pPr>
            <w:r w:rsidRPr="00FE3DAD">
              <w:rPr>
                <w:sz w:val="20"/>
                <w:lang w:val="hy-AM"/>
              </w:rPr>
              <w:t>г. Ереван ул.Давида Маляна 37</w:t>
            </w:r>
          </w:p>
        </w:tc>
        <w:tc>
          <w:tcPr>
            <w:tcW w:w="1651" w:type="dxa"/>
            <w:tcBorders>
              <w:top w:val="single" w:sz="4" w:space="0" w:color="auto"/>
              <w:bottom w:val="single" w:sz="4" w:space="0" w:color="auto"/>
            </w:tcBorders>
            <w:vAlign w:val="center"/>
          </w:tcPr>
          <w:p w:rsidR="001B4174" w:rsidRPr="008F2CA1" w:rsidRDefault="001B4174" w:rsidP="00BB01B0">
            <w:pPr>
              <w:rPr>
                <w:sz w:val="20"/>
              </w:rPr>
            </w:pPr>
            <w:r w:rsidRPr="000741B8">
              <w:rPr>
                <w:sz w:val="20"/>
                <w:lang w:val="hy-AM"/>
              </w:rPr>
              <w:t xml:space="preserve">С даты подписания договора </w:t>
            </w:r>
            <w:r w:rsidR="008F2CA1">
              <w:rPr>
                <w:sz w:val="20"/>
              </w:rPr>
              <w:t xml:space="preserve">30 </w:t>
            </w:r>
            <w:proofErr w:type="spellStart"/>
            <w:r w:rsidR="008F2CA1">
              <w:rPr>
                <w:sz w:val="20"/>
              </w:rPr>
              <w:t>кслендсрных</w:t>
            </w:r>
            <w:proofErr w:type="spellEnd"/>
            <w:r w:rsidR="008F2CA1">
              <w:rPr>
                <w:sz w:val="20"/>
              </w:rPr>
              <w:t xml:space="preserve"> дней</w:t>
            </w:r>
          </w:p>
        </w:tc>
      </w:tr>
      <w:tr w:rsidR="00EB68B8" w:rsidRPr="00FE3DAD" w:rsidTr="00BB01B0">
        <w:trPr>
          <w:gridAfter w:val="1"/>
          <w:wAfter w:w="8" w:type="dxa"/>
          <w:trHeight w:val="270"/>
        </w:trPr>
        <w:tc>
          <w:tcPr>
            <w:tcW w:w="10908" w:type="dxa"/>
            <w:gridSpan w:val="8"/>
            <w:tcBorders>
              <w:top w:val="single" w:sz="4" w:space="0" w:color="auto"/>
              <w:bottom w:val="single" w:sz="4" w:space="0" w:color="auto"/>
            </w:tcBorders>
            <w:vAlign w:val="center"/>
          </w:tcPr>
          <w:p w:rsidR="00A04A7C" w:rsidRPr="000F6DCC" w:rsidRDefault="00A04A7C" w:rsidP="00BB01B0">
            <w:pPr>
              <w:jc w:val="center"/>
              <w:rPr>
                <w:color w:val="000000" w:themeColor="text1"/>
                <w:sz w:val="22"/>
                <w:lang w:val="hy-AM"/>
              </w:rPr>
            </w:pPr>
            <w:r w:rsidRPr="000F6DCC">
              <w:rPr>
                <w:color w:val="000000" w:themeColor="text1"/>
                <w:sz w:val="22"/>
                <w:lang w:val="hy-AM"/>
              </w:rPr>
              <w:t>Целью лабораторной информационной системы является оптимизация внутренних процессов лаборатории, автоматизация управления качеством и организационных процессов лаборатории.</w:t>
            </w:r>
          </w:p>
          <w:p w:rsidR="00A04A7C" w:rsidRPr="000F6DCC" w:rsidRDefault="00A04A7C" w:rsidP="00BB01B0">
            <w:pPr>
              <w:rPr>
                <w:color w:val="000000" w:themeColor="text1"/>
                <w:sz w:val="22"/>
                <w:lang w:val="hy-AM"/>
              </w:rPr>
            </w:pPr>
            <w:r w:rsidRPr="000F6DCC">
              <w:rPr>
                <w:color w:val="000000" w:themeColor="text1"/>
                <w:sz w:val="22"/>
                <w:lang w:val="hy-AM"/>
              </w:rPr>
              <w:t>Перечень технических требований к лабораторной информационной системе:</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записи</w:t>
            </w:r>
            <w:r w:rsidRPr="000F6DCC">
              <w:rPr>
                <w:color w:val="000000" w:themeColor="text1"/>
                <w:sz w:val="22"/>
                <w:lang w:val="hy-AM"/>
              </w:rPr>
              <w:t xml:space="preserve"> </w:t>
            </w:r>
            <w:r w:rsidRPr="000F6DCC">
              <w:rPr>
                <w:rFonts w:ascii="Cambria" w:hAnsi="Cambria" w:cs="Cambria"/>
                <w:color w:val="000000" w:themeColor="text1"/>
                <w:sz w:val="22"/>
                <w:lang w:val="hy-AM"/>
              </w:rPr>
              <w:t>лабораторных</w:t>
            </w:r>
            <w:r w:rsidRPr="000F6DCC">
              <w:rPr>
                <w:color w:val="000000" w:themeColor="text1"/>
                <w:sz w:val="22"/>
                <w:lang w:val="hy-AM"/>
              </w:rPr>
              <w:t xml:space="preserve"> </w:t>
            </w:r>
            <w:r w:rsidRPr="000F6DCC">
              <w:rPr>
                <w:rFonts w:ascii="Cambria" w:hAnsi="Cambria" w:cs="Cambria"/>
                <w:color w:val="000000" w:themeColor="text1"/>
                <w:sz w:val="22"/>
                <w:lang w:val="hy-AM"/>
              </w:rPr>
              <w:t>заказов</w:t>
            </w:r>
            <w:r w:rsidRPr="000F6DCC">
              <w:rPr>
                <w:color w:val="000000" w:themeColor="text1"/>
                <w:sz w:val="22"/>
                <w:lang w:val="hy-AM"/>
              </w:rPr>
              <w:t xml:space="preserve"> </w:t>
            </w:r>
            <w:r w:rsidRPr="000F6DCC">
              <w:rPr>
                <w:rFonts w:ascii="Cambria" w:hAnsi="Cambria" w:cs="Cambria"/>
                <w:color w:val="000000" w:themeColor="text1"/>
                <w:sz w:val="22"/>
                <w:lang w:val="hy-AM"/>
              </w:rPr>
              <w:t>с</w:t>
            </w:r>
            <w:r w:rsidRPr="000F6DCC">
              <w:rPr>
                <w:color w:val="000000" w:themeColor="text1"/>
                <w:sz w:val="22"/>
                <w:lang w:val="hy-AM"/>
              </w:rPr>
              <w:t xml:space="preserve"> </w:t>
            </w:r>
            <w:r w:rsidRPr="000F6DCC">
              <w:rPr>
                <w:rFonts w:ascii="Cambria" w:hAnsi="Cambria" w:cs="Cambria"/>
                <w:color w:val="000000" w:themeColor="text1"/>
                <w:sz w:val="22"/>
                <w:lang w:val="hy-AM"/>
              </w:rPr>
              <w:t>указанием</w:t>
            </w:r>
            <w:r w:rsidRPr="000F6DCC">
              <w:rPr>
                <w:color w:val="000000" w:themeColor="text1"/>
                <w:sz w:val="22"/>
                <w:lang w:val="hy-AM"/>
              </w:rPr>
              <w:t xml:space="preserve"> </w:t>
            </w:r>
            <w:r w:rsidRPr="000F6DCC">
              <w:rPr>
                <w:rFonts w:ascii="Cambria" w:hAnsi="Cambria" w:cs="Cambria"/>
                <w:color w:val="000000" w:themeColor="text1"/>
                <w:sz w:val="22"/>
                <w:lang w:val="hy-AM"/>
              </w:rPr>
              <w:t>даты</w:t>
            </w:r>
            <w:r w:rsidRPr="000F6DCC">
              <w:rPr>
                <w:color w:val="000000" w:themeColor="text1"/>
                <w:sz w:val="22"/>
                <w:lang w:val="hy-AM"/>
              </w:rPr>
              <w:t xml:space="preserve"> </w:t>
            </w:r>
            <w:r w:rsidRPr="000F6DCC">
              <w:rPr>
                <w:rFonts w:ascii="Cambria" w:hAnsi="Cambria" w:cs="Cambria"/>
                <w:color w:val="000000" w:themeColor="text1"/>
                <w:sz w:val="22"/>
                <w:lang w:val="hy-AM"/>
              </w:rPr>
              <w:t>и</w:t>
            </w:r>
            <w:r w:rsidRPr="000F6DCC">
              <w:rPr>
                <w:color w:val="000000" w:themeColor="text1"/>
                <w:sz w:val="22"/>
                <w:lang w:val="hy-AM"/>
              </w:rPr>
              <w:t xml:space="preserve"> </w:t>
            </w:r>
            <w:r w:rsidRPr="000F6DCC">
              <w:rPr>
                <w:rFonts w:ascii="Cambria" w:hAnsi="Cambria" w:cs="Cambria"/>
                <w:color w:val="000000" w:themeColor="text1"/>
                <w:sz w:val="22"/>
                <w:lang w:val="hy-AM"/>
              </w:rPr>
              <w:t>времени</w:t>
            </w:r>
            <w:r w:rsidRPr="000F6DCC">
              <w:rPr>
                <w:color w:val="000000" w:themeColor="text1"/>
                <w:sz w:val="22"/>
                <w:lang w:val="hy-AM"/>
              </w:rPr>
              <w:t xml:space="preserve"> </w:t>
            </w:r>
            <w:r w:rsidRPr="000F6DCC">
              <w:rPr>
                <w:rFonts w:ascii="Cambria" w:hAnsi="Cambria" w:cs="Cambria"/>
                <w:color w:val="000000" w:themeColor="text1"/>
                <w:sz w:val="22"/>
                <w:lang w:val="hy-AM"/>
              </w:rPr>
              <w:t>создания</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автоматической</w:t>
            </w:r>
            <w:r w:rsidRPr="000F6DCC">
              <w:rPr>
                <w:color w:val="000000" w:themeColor="text1"/>
                <w:sz w:val="22"/>
                <w:lang w:val="hy-AM"/>
              </w:rPr>
              <w:t xml:space="preserve"> </w:t>
            </w:r>
            <w:r w:rsidRPr="000F6DCC">
              <w:rPr>
                <w:rFonts w:ascii="Cambria" w:hAnsi="Cambria" w:cs="Cambria"/>
                <w:color w:val="000000" w:themeColor="text1"/>
                <w:sz w:val="22"/>
                <w:lang w:val="hy-AM"/>
              </w:rPr>
              <w:t>загрузки</w:t>
            </w:r>
            <w:r w:rsidRPr="000F6DCC">
              <w:rPr>
                <w:color w:val="000000" w:themeColor="text1"/>
                <w:sz w:val="22"/>
                <w:lang w:val="hy-AM"/>
              </w:rPr>
              <w:t xml:space="preserve"> </w:t>
            </w:r>
            <w:r w:rsidRPr="000F6DCC">
              <w:rPr>
                <w:rFonts w:ascii="Cambria" w:hAnsi="Cambria" w:cs="Cambria"/>
                <w:color w:val="000000" w:themeColor="text1"/>
                <w:sz w:val="22"/>
                <w:lang w:val="hy-AM"/>
              </w:rPr>
              <w:t>направлений</w:t>
            </w:r>
            <w:r w:rsidRPr="000F6DCC">
              <w:rPr>
                <w:color w:val="000000" w:themeColor="text1"/>
                <w:sz w:val="22"/>
                <w:lang w:val="hy-AM"/>
              </w:rPr>
              <w:t xml:space="preserve"> </w:t>
            </w:r>
            <w:r w:rsidRPr="000F6DCC">
              <w:rPr>
                <w:rFonts w:ascii="Cambria" w:hAnsi="Cambria" w:cs="Cambria"/>
                <w:color w:val="000000" w:themeColor="text1"/>
                <w:sz w:val="22"/>
                <w:lang w:val="hy-AM"/>
              </w:rPr>
              <w:t>из</w:t>
            </w:r>
            <w:r w:rsidRPr="000F6DCC">
              <w:rPr>
                <w:color w:val="000000" w:themeColor="text1"/>
                <w:sz w:val="22"/>
                <w:lang w:val="hy-AM"/>
              </w:rPr>
              <w:t xml:space="preserve"> </w:t>
            </w:r>
            <w:r w:rsidRPr="000F6DCC">
              <w:rPr>
                <w:rFonts w:ascii="Cambria" w:hAnsi="Cambria" w:cs="Cambria"/>
                <w:color w:val="000000" w:themeColor="text1"/>
                <w:sz w:val="22"/>
                <w:lang w:val="hy-AM"/>
              </w:rPr>
              <w:t>медицинской</w:t>
            </w:r>
            <w:r w:rsidRPr="000F6DCC">
              <w:rPr>
                <w:color w:val="000000" w:themeColor="text1"/>
                <w:sz w:val="22"/>
                <w:lang w:val="hy-AM"/>
              </w:rPr>
              <w:t xml:space="preserve"> </w:t>
            </w:r>
            <w:r w:rsidRPr="000F6DCC">
              <w:rPr>
                <w:rFonts w:ascii="Cambria" w:hAnsi="Cambria" w:cs="Cambria"/>
                <w:color w:val="000000" w:themeColor="text1"/>
                <w:sz w:val="22"/>
                <w:lang w:val="hy-AM"/>
              </w:rPr>
              <w:t>информационной</w:t>
            </w:r>
            <w:r w:rsidRPr="000F6DCC">
              <w:rPr>
                <w:color w:val="000000" w:themeColor="text1"/>
                <w:sz w:val="22"/>
                <w:lang w:val="hy-AM"/>
              </w:rPr>
              <w:t xml:space="preserve"> </w:t>
            </w:r>
            <w:r w:rsidRPr="000F6DCC">
              <w:rPr>
                <w:rFonts w:ascii="Cambria" w:hAnsi="Cambria" w:cs="Cambria"/>
                <w:color w:val="000000" w:themeColor="text1"/>
                <w:sz w:val="22"/>
                <w:lang w:val="hy-AM"/>
              </w:rPr>
              <w:t>системы</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добавить</w:t>
            </w:r>
            <w:r w:rsidRPr="000F6DCC">
              <w:rPr>
                <w:color w:val="000000" w:themeColor="text1"/>
                <w:sz w:val="22"/>
                <w:lang w:val="hy-AM"/>
              </w:rPr>
              <w:t xml:space="preserve"> </w:t>
            </w:r>
            <w:r w:rsidRPr="000F6DCC">
              <w:rPr>
                <w:rFonts w:ascii="Cambria" w:hAnsi="Cambria" w:cs="Cambria"/>
                <w:color w:val="000000" w:themeColor="text1"/>
                <w:sz w:val="22"/>
                <w:lang w:val="hy-AM"/>
              </w:rPr>
              <w:t>дополнительный</w:t>
            </w:r>
            <w:r w:rsidRPr="000F6DCC">
              <w:rPr>
                <w:color w:val="000000" w:themeColor="text1"/>
                <w:sz w:val="22"/>
                <w:lang w:val="hy-AM"/>
              </w:rPr>
              <w:t xml:space="preserve"> </w:t>
            </w:r>
            <w:r w:rsidRPr="000F6DCC">
              <w:rPr>
                <w:rFonts w:ascii="Cambria" w:hAnsi="Cambria" w:cs="Cambria"/>
                <w:color w:val="000000" w:themeColor="text1"/>
                <w:sz w:val="22"/>
                <w:lang w:val="hy-AM"/>
              </w:rPr>
              <w:t>заказ</w:t>
            </w:r>
            <w:r w:rsidRPr="000F6DCC">
              <w:rPr>
                <w:color w:val="000000" w:themeColor="text1"/>
                <w:sz w:val="22"/>
                <w:lang w:val="hy-AM"/>
              </w:rPr>
              <w:t xml:space="preserve"> </w:t>
            </w:r>
            <w:r w:rsidRPr="000F6DCC">
              <w:rPr>
                <w:rFonts w:ascii="Cambria" w:hAnsi="Cambria" w:cs="Cambria"/>
                <w:color w:val="000000" w:themeColor="text1"/>
                <w:sz w:val="22"/>
                <w:lang w:val="hy-AM"/>
              </w:rPr>
              <w:t>к</w:t>
            </w:r>
            <w:r w:rsidRPr="000F6DCC">
              <w:rPr>
                <w:color w:val="000000" w:themeColor="text1"/>
                <w:sz w:val="22"/>
                <w:lang w:val="hy-AM"/>
              </w:rPr>
              <w:t xml:space="preserve"> </w:t>
            </w:r>
            <w:r w:rsidRPr="000F6DCC">
              <w:rPr>
                <w:rFonts w:ascii="Cambria" w:hAnsi="Cambria" w:cs="Cambria"/>
                <w:color w:val="000000" w:themeColor="text1"/>
                <w:sz w:val="22"/>
                <w:lang w:val="hy-AM"/>
              </w:rPr>
              <w:t>ранее</w:t>
            </w:r>
            <w:r w:rsidRPr="000F6DCC">
              <w:rPr>
                <w:color w:val="000000" w:themeColor="text1"/>
                <w:sz w:val="22"/>
                <w:lang w:val="hy-AM"/>
              </w:rPr>
              <w:t xml:space="preserve"> </w:t>
            </w:r>
            <w:r w:rsidRPr="000F6DCC">
              <w:rPr>
                <w:rFonts w:ascii="Cambria" w:hAnsi="Cambria" w:cs="Cambria"/>
                <w:color w:val="000000" w:themeColor="text1"/>
                <w:sz w:val="22"/>
                <w:lang w:val="hy-AM"/>
              </w:rPr>
              <w:t>зарегистрированному</w:t>
            </w:r>
            <w:r w:rsidRPr="000F6DCC">
              <w:rPr>
                <w:color w:val="000000" w:themeColor="text1"/>
                <w:sz w:val="22"/>
                <w:lang w:val="hy-AM"/>
              </w:rPr>
              <w:t xml:space="preserve"> </w:t>
            </w:r>
            <w:r w:rsidRPr="000F6DCC">
              <w:rPr>
                <w:rFonts w:ascii="Cambria" w:hAnsi="Cambria" w:cs="Cambria"/>
                <w:color w:val="000000" w:themeColor="text1"/>
                <w:sz w:val="22"/>
                <w:lang w:val="hy-AM"/>
              </w:rPr>
              <w:t>биообразцу</w:t>
            </w:r>
            <w:r w:rsidRPr="000F6DCC">
              <w:rPr>
                <w:color w:val="000000" w:themeColor="text1"/>
                <w:sz w:val="22"/>
                <w:lang w:val="hy-AM"/>
              </w:rPr>
              <w:t xml:space="preserve"> </w:t>
            </w:r>
            <w:r w:rsidRPr="000F6DCC">
              <w:rPr>
                <w:rFonts w:ascii="Cambria" w:hAnsi="Cambria" w:cs="Cambria"/>
                <w:color w:val="000000" w:themeColor="text1"/>
                <w:sz w:val="22"/>
                <w:lang w:val="hy-AM"/>
              </w:rPr>
              <w:t>без</w:t>
            </w:r>
            <w:r w:rsidRPr="000F6DCC">
              <w:rPr>
                <w:color w:val="000000" w:themeColor="text1"/>
                <w:sz w:val="22"/>
                <w:lang w:val="hy-AM"/>
              </w:rPr>
              <w:t xml:space="preserve"> </w:t>
            </w:r>
            <w:r w:rsidRPr="000F6DCC">
              <w:rPr>
                <w:rFonts w:ascii="Cambria" w:hAnsi="Cambria" w:cs="Cambria"/>
                <w:color w:val="000000" w:themeColor="text1"/>
                <w:sz w:val="22"/>
                <w:lang w:val="hy-AM"/>
              </w:rPr>
              <w:t>регистрации</w:t>
            </w:r>
            <w:r w:rsidRPr="000F6DCC">
              <w:rPr>
                <w:color w:val="000000" w:themeColor="text1"/>
                <w:sz w:val="22"/>
                <w:lang w:val="hy-AM"/>
              </w:rPr>
              <w:t xml:space="preserve"> </w:t>
            </w:r>
            <w:r w:rsidRPr="000F6DCC">
              <w:rPr>
                <w:rFonts w:ascii="Cambria" w:hAnsi="Cambria" w:cs="Cambria"/>
                <w:color w:val="000000" w:themeColor="text1"/>
                <w:sz w:val="22"/>
                <w:lang w:val="hy-AM"/>
              </w:rPr>
              <w:t>нового</w:t>
            </w:r>
            <w:r w:rsidRPr="000F6DCC">
              <w:rPr>
                <w:color w:val="000000" w:themeColor="text1"/>
                <w:sz w:val="22"/>
                <w:lang w:val="hy-AM"/>
              </w:rPr>
              <w:t xml:space="preserve"> </w:t>
            </w:r>
            <w:r w:rsidRPr="000F6DCC">
              <w:rPr>
                <w:rFonts w:ascii="Cambria" w:hAnsi="Cambria" w:cs="Cambria"/>
                <w:color w:val="000000" w:themeColor="text1"/>
                <w:sz w:val="22"/>
                <w:lang w:val="hy-AM"/>
              </w:rPr>
              <w:t>образца</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назначить</w:t>
            </w:r>
            <w:r w:rsidRPr="000F6DCC">
              <w:rPr>
                <w:color w:val="000000" w:themeColor="text1"/>
                <w:sz w:val="22"/>
                <w:lang w:val="hy-AM"/>
              </w:rPr>
              <w:t xml:space="preserve"> </w:t>
            </w:r>
            <w:r w:rsidRPr="000F6DCC">
              <w:rPr>
                <w:rFonts w:ascii="Cambria" w:hAnsi="Cambria" w:cs="Cambria"/>
                <w:color w:val="000000" w:themeColor="text1"/>
                <w:sz w:val="22"/>
                <w:lang w:val="hy-AM"/>
              </w:rPr>
              <w:t>приоритет</w:t>
            </w:r>
            <w:r w:rsidRPr="000F6DCC">
              <w:rPr>
                <w:color w:val="000000" w:themeColor="text1"/>
                <w:sz w:val="22"/>
                <w:lang w:val="hy-AM"/>
              </w:rPr>
              <w:t xml:space="preserve"> </w:t>
            </w:r>
            <w:r w:rsidRPr="000F6DCC">
              <w:rPr>
                <w:rFonts w:ascii="Cambria" w:hAnsi="Cambria" w:cs="Cambria"/>
                <w:color w:val="000000" w:themeColor="text1"/>
                <w:sz w:val="22"/>
                <w:lang w:val="hy-AM"/>
              </w:rPr>
              <w:t>исследования</w:t>
            </w:r>
            <w:r w:rsidRPr="000F6DCC">
              <w:rPr>
                <w:color w:val="000000" w:themeColor="text1"/>
                <w:sz w:val="22"/>
                <w:lang w:val="hy-AM"/>
              </w:rPr>
              <w:t xml:space="preserve"> (</w:t>
            </w:r>
            <w:r w:rsidRPr="000F6DCC">
              <w:rPr>
                <w:rFonts w:ascii="Cambria" w:hAnsi="Cambria" w:cs="Cambria"/>
                <w:color w:val="000000" w:themeColor="text1"/>
                <w:sz w:val="22"/>
                <w:lang w:val="hy-AM"/>
              </w:rPr>
              <w:t>срочность</w:t>
            </w:r>
            <w:r w:rsidRPr="000F6DCC">
              <w:rPr>
                <w:color w:val="000000" w:themeColor="text1"/>
                <w:sz w:val="22"/>
                <w:lang w:val="hy-AM"/>
              </w:rPr>
              <w:t xml:space="preserve">) </w:t>
            </w:r>
            <w:r w:rsidRPr="000F6DCC">
              <w:rPr>
                <w:rFonts w:ascii="Cambria" w:hAnsi="Cambria" w:cs="Cambria"/>
                <w:color w:val="000000" w:themeColor="text1"/>
                <w:sz w:val="22"/>
                <w:lang w:val="hy-AM"/>
              </w:rPr>
              <w:t>и</w:t>
            </w:r>
            <w:r w:rsidRPr="000F6DCC">
              <w:rPr>
                <w:color w:val="000000" w:themeColor="text1"/>
                <w:sz w:val="22"/>
                <w:lang w:val="hy-AM"/>
              </w:rPr>
              <w:t xml:space="preserve"> </w:t>
            </w:r>
            <w:r w:rsidRPr="000F6DCC">
              <w:rPr>
                <w:rFonts w:ascii="Cambria" w:hAnsi="Cambria" w:cs="Cambria"/>
                <w:color w:val="000000" w:themeColor="text1"/>
                <w:sz w:val="22"/>
                <w:lang w:val="hy-AM"/>
              </w:rPr>
              <w:t>заказ</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рассчитать</w:t>
            </w:r>
            <w:r w:rsidRPr="000F6DCC">
              <w:rPr>
                <w:color w:val="000000" w:themeColor="text1"/>
                <w:sz w:val="22"/>
                <w:lang w:val="hy-AM"/>
              </w:rPr>
              <w:t xml:space="preserve"> </w:t>
            </w:r>
            <w:r w:rsidRPr="000F6DCC">
              <w:rPr>
                <w:rFonts w:ascii="Cambria" w:hAnsi="Cambria" w:cs="Cambria"/>
                <w:color w:val="000000" w:themeColor="text1"/>
                <w:sz w:val="22"/>
                <w:lang w:val="hy-AM"/>
              </w:rPr>
              <w:t>планируемую</w:t>
            </w:r>
            <w:r w:rsidRPr="000F6DCC">
              <w:rPr>
                <w:color w:val="000000" w:themeColor="text1"/>
                <w:sz w:val="22"/>
                <w:lang w:val="hy-AM"/>
              </w:rPr>
              <w:t xml:space="preserve"> </w:t>
            </w:r>
            <w:r w:rsidRPr="000F6DCC">
              <w:rPr>
                <w:rFonts w:ascii="Cambria" w:hAnsi="Cambria" w:cs="Cambria"/>
                <w:color w:val="000000" w:themeColor="text1"/>
                <w:sz w:val="22"/>
                <w:lang w:val="hy-AM"/>
              </w:rPr>
              <w:t>дату</w:t>
            </w:r>
            <w:r w:rsidRPr="000F6DCC">
              <w:rPr>
                <w:color w:val="000000" w:themeColor="text1"/>
                <w:sz w:val="22"/>
                <w:lang w:val="hy-AM"/>
              </w:rPr>
              <w:t xml:space="preserve"> </w:t>
            </w:r>
            <w:r w:rsidRPr="000F6DCC">
              <w:rPr>
                <w:rFonts w:ascii="Cambria" w:hAnsi="Cambria" w:cs="Cambria"/>
                <w:color w:val="000000" w:themeColor="text1"/>
                <w:sz w:val="22"/>
                <w:lang w:val="hy-AM"/>
              </w:rPr>
              <w:t>и</w:t>
            </w:r>
            <w:r w:rsidRPr="000F6DCC">
              <w:rPr>
                <w:color w:val="000000" w:themeColor="text1"/>
                <w:sz w:val="22"/>
                <w:lang w:val="hy-AM"/>
              </w:rPr>
              <w:t xml:space="preserve"> </w:t>
            </w:r>
            <w:r w:rsidRPr="000F6DCC">
              <w:rPr>
                <w:rFonts w:ascii="Cambria" w:hAnsi="Cambria" w:cs="Cambria"/>
                <w:color w:val="000000" w:themeColor="text1"/>
                <w:sz w:val="22"/>
                <w:lang w:val="hy-AM"/>
              </w:rPr>
              <w:t>время</w:t>
            </w:r>
            <w:r w:rsidRPr="000F6DCC">
              <w:rPr>
                <w:color w:val="000000" w:themeColor="text1"/>
                <w:sz w:val="22"/>
                <w:lang w:val="hy-AM"/>
              </w:rPr>
              <w:t xml:space="preserve"> </w:t>
            </w:r>
            <w:r w:rsidRPr="000F6DCC">
              <w:rPr>
                <w:rFonts w:ascii="Cambria" w:hAnsi="Cambria" w:cs="Cambria"/>
                <w:color w:val="000000" w:themeColor="text1"/>
                <w:sz w:val="22"/>
                <w:lang w:val="hy-AM"/>
              </w:rPr>
              <w:t>готовности</w:t>
            </w:r>
            <w:r w:rsidRPr="000F6DCC">
              <w:rPr>
                <w:color w:val="000000" w:themeColor="text1"/>
                <w:sz w:val="22"/>
                <w:lang w:val="hy-AM"/>
              </w:rPr>
              <w:t xml:space="preserve"> </w:t>
            </w:r>
            <w:r w:rsidRPr="000F6DCC">
              <w:rPr>
                <w:rFonts w:ascii="Cambria" w:hAnsi="Cambria" w:cs="Cambria"/>
                <w:color w:val="000000" w:themeColor="text1"/>
                <w:sz w:val="22"/>
                <w:lang w:val="hy-AM"/>
              </w:rPr>
              <w:t>результата</w:t>
            </w:r>
            <w:r w:rsidRPr="000F6DCC">
              <w:rPr>
                <w:color w:val="000000" w:themeColor="text1"/>
                <w:sz w:val="22"/>
                <w:lang w:val="hy-AM"/>
              </w:rPr>
              <w:t xml:space="preserve"> </w:t>
            </w:r>
            <w:r w:rsidRPr="000F6DCC">
              <w:rPr>
                <w:rFonts w:ascii="Cambria" w:hAnsi="Cambria" w:cs="Cambria"/>
                <w:color w:val="000000" w:themeColor="text1"/>
                <w:sz w:val="22"/>
                <w:lang w:val="hy-AM"/>
              </w:rPr>
              <w:t>для</w:t>
            </w:r>
            <w:r w:rsidRPr="000F6DCC">
              <w:rPr>
                <w:color w:val="000000" w:themeColor="text1"/>
                <w:sz w:val="22"/>
                <w:lang w:val="hy-AM"/>
              </w:rPr>
              <w:t xml:space="preserve"> </w:t>
            </w:r>
            <w:r w:rsidRPr="000F6DCC">
              <w:rPr>
                <w:rFonts w:ascii="Cambria" w:hAnsi="Cambria" w:cs="Cambria"/>
                <w:color w:val="000000" w:themeColor="text1"/>
                <w:sz w:val="22"/>
                <w:lang w:val="hy-AM"/>
              </w:rPr>
              <w:t>каждого</w:t>
            </w:r>
            <w:r w:rsidRPr="000F6DCC">
              <w:rPr>
                <w:color w:val="000000" w:themeColor="text1"/>
                <w:sz w:val="22"/>
                <w:lang w:val="hy-AM"/>
              </w:rPr>
              <w:t xml:space="preserve"> </w:t>
            </w:r>
            <w:r w:rsidRPr="000F6DCC">
              <w:rPr>
                <w:rFonts w:ascii="Cambria" w:hAnsi="Cambria" w:cs="Cambria"/>
                <w:color w:val="000000" w:themeColor="text1"/>
                <w:sz w:val="22"/>
                <w:lang w:val="hy-AM"/>
              </w:rPr>
              <w:t>заказанного</w:t>
            </w:r>
            <w:r w:rsidRPr="000F6DCC">
              <w:rPr>
                <w:color w:val="000000" w:themeColor="text1"/>
                <w:sz w:val="22"/>
                <w:lang w:val="hy-AM"/>
              </w:rPr>
              <w:t xml:space="preserve"> </w:t>
            </w:r>
            <w:r w:rsidRPr="000F6DCC">
              <w:rPr>
                <w:rFonts w:ascii="Cambria" w:hAnsi="Cambria" w:cs="Cambria"/>
                <w:color w:val="000000" w:themeColor="text1"/>
                <w:sz w:val="22"/>
                <w:lang w:val="hy-AM"/>
              </w:rPr>
              <w:t>теста</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разработки</w:t>
            </w:r>
            <w:r w:rsidRPr="000F6DCC">
              <w:rPr>
                <w:color w:val="000000" w:themeColor="text1"/>
                <w:sz w:val="22"/>
                <w:lang w:val="hy-AM"/>
              </w:rPr>
              <w:t xml:space="preserve"> </w:t>
            </w:r>
            <w:r w:rsidRPr="000F6DCC">
              <w:rPr>
                <w:rFonts w:ascii="Cambria" w:hAnsi="Cambria" w:cs="Cambria"/>
                <w:color w:val="000000" w:themeColor="text1"/>
                <w:sz w:val="22"/>
                <w:lang w:val="hy-AM"/>
              </w:rPr>
              <w:t>и</w:t>
            </w:r>
            <w:r w:rsidRPr="000F6DCC">
              <w:rPr>
                <w:color w:val="000000" w:themeColor="text1"/>
                <w:sz w:val="22"/>
                <w:lang w:val="hy-AM"/>
              </w:rPr>
              <w:t xml:space="preserve"> </w:t>
            </w:r>
            <w:r w:rsidRPr="000F6DCC">
              <w:rPr>
                <w:rFonts w:ascii="Cambria" w:hAnsi="Cambria" w:cs="Cambria"/>
                <w:color w:val="000000" w:themeColor="text1"/>
                <w:sz w:val="22"/>
                <w:lang w:val="hy-AM"/>
              </w:rPr>
              <w:t>печати</w:t>
            </w:r>
            <w:r w:rsidRPr="000F6DCC">
              <w:rPr>
                <w:color w:val="000000" w:themeColor="text1"/>
                <w:sz w:val="22"/>
                <w:lang w:val="hy-AM"/>
              </w:rPr>
              <w:t xml:space="preserve"> </w:t>
            </w:r>
            <w:r w:rsidRPr="000F6DCC">
              <w:rPr>
                <w:rFonts w:ascii="Cambria" w:hAnsi="Cambria" w:cs="Cambria"/>
                <w:color w:val="000000" w:themeColor="text1"/>
                <w:sz w:val="22"/>
                <w:lang w:val="hy-AM"/>
              </w:rPr>
              <w:t>реферальных</w:t>
            </w:r>
            <w:r w:rsidRPr="000F6DCC">
              <w:rPr>
                <w:color w:val="000000" w:themeColor="text1"/>
                <w:sz w:val="22"/>
                <w:lang w:val="hy-AM"/>
              </w:rPr>
              <w:t xml:space="preserve"> </w:t>
            </w:r>
            <w:r w:rsidRPr="000F6DCC">
              <w:rPr>
                <w:rFonts w:ascii="Cambria" w:hAnsi="Cambria" w:cs="Cambria"/>
                <w:color w:val="000000" w:themeColor="text1"/>
                <w:sz w:val="22"/>
                <w:lang w:val="hy-AM"/>
              </w:rPr>
              <w:t>форм</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Разработка</w:t>
            </w:r>
            <w:r w:rsidRPr="000F6DCC">
              <w:rPr>
                <w:color w:val="000000" w:themeColor="text1"/>
                <w:sz w:val="22"/>
                <w:lang w:val="hy-AM"/>
              </w:rPr>
              <w:t xml:space="preserve"> </w:t>
            </w:r>
            <w:r w:rsidRPr="000F6DCC">
              <w:rPr>
                <w:rFonts w:ascii="Cambria" w:hAnsi="Cambria" w:cs="Cambria"/>
                <w:color w:val="000000" w:themeColor="text1"/>
                <w:sz w:val="22"/>
                <w:lang w:val="hy-AM"/>
              </w:rPr>
              <w:t>этикеток</w:t>
            </w:r>
            <w:r w:rsidRPr="000F6DCC">
              <w:rPr>
                <w:color w:val="000000" w:themeColor="text1"/>
                <w:sz w:val="22"/>
                <w:lang w:val="hy-AM"/>
              </w:rPr>
              <w:t xml:space="preserve"> </w:t>
            </w:r>
            <w:r w:rsidRPr="000F6DCC">
              <w:rPr>
                <w:rFonts w:ascii="Cambria" w:hAnsi="Cambria" w:cs="Cambria"/>
                <w:color w:val="000000" w:themeColor="text1"/>
                <w:sz w:val="22"/>
                <w:lang w:val="hy-AM"/>
              </w:rPr>
              <w:t>для</w:t>
            </w:r>
            <w:r w:rsidRPr="000F6DCC">
              <w:rPr>
                <w:color w:val="000000" w:themeColor="text1"/>
                <w:sz w:val="22"/>
                <w:lang w:val="hy-AM"/>
              </w:rPr>
              <w:t xml:space="preserve"> </w:t>
            </w:r>
            <w:r w:rsidRPr="000F6DCC">
              <w:rPr>
                <w:rFonts w:ascii="Cambria" w:hAnsi="Cambria" w:cs="Cambria"/>
                <w:color w:val="000000" w:themeColor="text1"/>
                <w:sz w:val="22"/>
                <w:lang w:val="hy-AM"/>
              </w:rPr>
              <w:t>биоматериалов</w:t>
            </w:r>
            <w:r w:rsidRPr="000F6DCC">
              <w:rPr>
                <w:color w:val="000000" w:themeColor="text1"/>
                <w:sz w:val="22"/>
                <w:lang w:val="hy-AM"/>
              </w:rPr>
              <w:t xml:space="preserve"> </w:t>
            </w:r>
            <w:r w:rsidRPr="000F6DCC">
              <w:rPr>
                <w:rFonts w:ascii="Cambria" w:hAnsi="Cambria" w:cs="Cambria"/>
                <w:color w:val="000000" w:themeColor="text1"/>
                <w:sz w:val="22"/>
                <w:lang w:val="hy-AM"/>
              </w:rPr>
              <w:t>в</w:t>
            </w:r>
            <w:r w:rsidRPr="000F6DCC">
              <w:rPr>
                <w:color w:val="000000" w:themeColor="text1"/>
                <w:sz w:val="22"/>
                <w:lang w:val="hy-AM"/>
              </w:rPr>
              <w:t xml:space="preserve"> </w:t>
            </w:r>
            <w:r w:rsidRPr="000F6DCC">
              <w:rPr>
                <w:rFonts w:ascii="Cambria" w:hAnsi="Cambria" w:cs="Cambria"/>
                <w:color w:val="000000" w:themeColor="text1"/>
                <w:sz w:val="22"/>
                <w:lang w:val="hy-AM"/>
              </w:rPr>
              <w:t>соответствии</w:t>
            </w:r>
            <w:r w:rsidRPr="000F6DCC">
              <w:rPr>
                <w:color w:val="000000" w:themeColor="text1"/>
                <w:sz w:val="22"/>
                <w:lang w:val="hy-AM"/>
              </w:rPr>
              <w:t xml:space="preserve"> </w:t>
            </w:r>
            <w:r w:rsidRPr="000F6DCC">
              <w:rPr>
                <w:rFonts w:ascii="Cambria" w:hAnsi="Cambria" w:cs="Cambria"/>
                <w:color w:val="000000" w:themeColor="text1"/>
                <w:sz w:val="22"/>
                <w:lang w:val="hy-AM"/>
              </w:rPr>
              <w:t>с</w:t>
            </w:r>
            <w:r w:rsidRPr="000F6DCC">
              <w:rPr>
                <w:color w:val="000000" w:themeColor="text1"/>
                <w:sz w:val="22"/>
                <w:lang w:val="hy-AM"/>
              </w:rPr>
              <w:t xml:space="preserve"> ISO 15189</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автоматического</w:t>
            </w:r>
            <w:r w:rsidRPr="000F6DCC">
              <w:rPr>
                <w:color w:val="000000" w:themeColor="text1"/>
                <w:sz w:val="22"/>
                <w:lang w:val="hy-AM"/>
              </w:rPr>
              <w:t xml:space="preserve"> </w:t>
            </w:r>
            <w:r w:rsidRPr="000F6DCC">
              <w:rPr>
                <w:rFonts w:ascii="Cambria" w:hAnsi="Cambria" w:cs="Cambria"/>
                <w:color w:val="000000" w:themeColor="text1"/>
                <w:sz w:val="22"/>
                <w:lang w:val="hy-AM"/>
              </w:rPr>
              <w:t>определения</w:t>
            </w:r>
            <w:r w:rsidRPr="000F6DCC">
              <w:rPr>
                <w:color w:val="000000" w:themeColor="text1"/>
                <w:sz w:val="22"/>
                <w:lang w:val="hy-AM"/>
              </w:rPr>
              <w:t xml:space="preserve"> </w:t>
            </w:r>
            <w:r w:rsidRPr="000F6DCC">
              <w:rPr>
                <w:rFonts w:ascii="Cambria" w:hAnsi="Cambria" w:cs="Cambria"/>
                <w:color w:val="000000" w:themeColor="text1"/>
                <w:sz w:val="22"/>
                <w:lang w:val="hy-AM"/>
              </w:rPr>
              <w:t>типа</w:t>
            </w:r>
            <w:r w:rsidRPr="000F6DCC">
              <w:rPr>
                <w:color w:val="000000" w:themeColor="text1"/>
                <w:sz w:val="22"/>
                <w:lang w:val="hy-AM"/>
              </w:rPr>
              <w:t xml:space="preserve"> </w:t>
            </w:r>
            <w:r w:rsidRPr="000F6DCC">
              <w:rPr>
                <w:rFonts w:ascii="Cambria" w:hAnsi="Cambria" w:cs="Cambria"/>
                <w:color w:val="000000" w:themeColor="text1"/>
                <w:sz w:val="22"/>
                <w:lang w:val="hy-AM"/>
              </w:rPr>
              <w:t>и</w:t>
            </w:r>
            <w:r w:rsidRPr="000F6DCC">
              <w:rPr>
                <w:color w:val="000000" w:themeColor="text1"/>
                <w:sz w:val="22"/>
                <w:lang w:val="hy-AM"/>
              </w:rPr>
              <w:t xml:space="preserve"> </w:t>
            </w:r>
            <w:r w:rsidRPr="000F6DCC">
              <w:rPr>
                <w:rFonts w:ascii="Cambria" w:hAnsi="Cambria" w:cs="Cambria"/>
                <w:color w:val="000000" w:themeColor="text1"/>
                <w:sz w:val="22"/>
                <w:lang w:val="hy-AM"/>
              </w:rPr>
              <w:t>количества</w:t>
            </w:r>
            <w:r w:rsidRPr="000F6DCC">
              <w:rPr>
                <w:color w:val="000000" w:themeColor="text1"/>
                <w:sz w:val="22"/>
                <w:lang w:val="hy-AM"/>
              </w:rPr>
              <w:t xml:space="preserve"> </w:t>
            </w:r>
            <w:r w:rsidRPr="000F6DCC">
              <w:rPr>
                <w:rFonts w:ascii="Cambria" w:hAnsi="Cambria" w:cs="Cambria"/>
                <w:color w:val="000000" w:themeColor="text1"/>
                <w:sz w:val="22"/>
                <w:lang w:val="hy-AM"/>
              </w:rPr>
              <w:t>пробирок</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автоматического</w:t>
            </w:r>
            <w:r w:rsidRPr="000F6DCC">
              <w:rPr>
                <w:color w:val="000000" w:themeColor="text1"/>
                <w:sz w:val="22"/>
                <w:lang w:val="hy-AM"/>
              </w:rPr>
              <w:t xml:space="preserve"> </w:t>
            </w:r>
            <w:r w:rsidRPr="000F6DCC">
              <w:rPr>
                <w:rFonts w:ascii="Cambria" w:hAnsi="Cambria" w:cs="Cambria"/>
                <w:color w:val="000000" w:themeColor="text1"/>
                <w:sz w:val="22"/>
                <w:lang w:val="hy-AM"/>
              </w:rPr>
              <w:t>определения</w:t>
            </w:r>
            <w:r w:rsidRPr="000F6DCC">
              <w:rPr>
                <w:color w:val="000000" w:themeColor="text1"/>
                <w:sz w:val="22"/>
                <w:lang w:val="hy-AM"/>
              </w:rPr>
              <w:t xml:space="preserve"> </w:t>
            </w:r>
            <w:r w:rsidRPr="000F6DCC">
              <w:rPr>
                <w:rFonts w:ascii="Cambria" w:hAnsi="Cambria" w:cs="Cambria"/>
                <w:color w:val="000000" w:themeColor="text1"/>
                <w:sz w:val="22"/>
                <w:lang w:val="hy-AM"/>
              </w:rPr>
              <w:t>количества</w:t>
            </w:r>
            <w:r w:rsidRPr="000F6DCC">
              <w:rPr>
                <w:color w:val="000000" w:themeColor="text1"/>
                <w:sz w:val="22"/>
                <w:lang w:val="hy-AM"/>
              </w:rPr>
              <w:t xml:space="preserve"> </w:t>
            </w:r>
            <w:r w:rsidRPr="000F6DCC">
              <w:rPr>
                <w:rFonts w:ascii="Cambria" w:hAnsi="Cambria" w:cs="Cambria"/>
                <w:color w:val="000000" w:themeColor="text1"/>
                <w:sz w:val="22"/>
                <w:lang w:val="hy-AM"/>
              </w:rPr>
              <w:t>взятых</w:t>
            </w:r>
            <w:r w:rsidRPr="000F6DCC">
              <w:rPr>
                <w:color w:val="000000" w:themeColor="text1"/>
                <w:sz w:val="22"/>
                <w:lang w:val="hy-AM"/>
              </w:rPr>
              <w:t xml:space="preserve"> </w:t>
            </w:r>
            <w:r w:rsidRPr="000F6DCC">
              <w:rPr>
                <w:rFonts w:ascii="Cambria" w:hAnsi="Cambria" w:cs="Cambria"/>
                <w:color w:val="000000" w:themeColor="text1"/>
                <w:sz w:val="22"/>
                <w:lang w:val="hy-AM"/>
              </w:rPr>
              <w:t>образцов</w:t>
            </w:r>
            <w:r w:rsidRPr="000F6DCC">
              <w:rPr>
                <w:color w:val="000000" w:themeColor="text1"/>
                <w:sz w:val="22"/>
                <w:lang w:val="hy-AM"/>
              </w:rPr>
              <w:t xml:space="preserve"> </w:t>
            </w:r>
            <w:r w:rsidRPr="000F6DCC">
              <w:rPr>
                <w:rFonts w:ascii="Cambria" w:hAnsi="Cambria" w:cs="Cambria"/>
                <w:color w:val="000000" w:themeColor="text1"/>
                <w:sz w:val="22"/>
                <w:lang w:val="hy-AM"/>
              </w:rPr>
              <w:t>на</w:t>
            </w:r>
            <w:r w:rsidRPr="000F6DCC">
              <w:rPr>
                <w:color w:val="000000" w:themeColor="text1"/>
                <w:sz w:val="22"/>
                <w:lang w:val="hy-AM"/>
              </w:rPr>
              <w:t xml:space="preserve"> </w:t>
            </w:r>
            <w:r w:rsidRPr="000F6DCC">
              <w:rPr>
                <w:rFonts w:ascii="Cambria" w:hAnsi="Cambria" w:cs="Cambria"/>
                <w:color w:val="000000" w:themeColor="text1"/>
                <w:sz w:val="22"/>
                <w:lang w:val="hy-AM"/>
              </w:rPr>
              <w:t>основе</w:t>
            </w:r>
            <w:r w:rsidRPr="000F6DCC">
              <w:rPr>
                <w:color w:val="000000" w:themeColor="text1"/>
                <w:sz w:val="22"/>
                <w:lang w:val="hy-AM"/>
              </w:rPr>
              <w:t xml:space="preserve"> </w:t>
            </w:r>
            <w:r w:rsidRPr="000F6DCC">
              <w:rPr>
                <w:rFonts w:ascii="Cambria" w:hAnsi="Cambria" w:cs="Cambria"/>
                <w:color w:val="000000" w:themeColor="text1"/>
                <w:sz w:val="22"/>
                <w:lang w:val="hy-AM"/>
              </w:rPr>
              <w:t>направления</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Наличие</w:t>
            </w:r>
            <w:r w:rsidRPr="000F6DCC">
              <w:rPr>
                <w:color w:val="000000" w:themeColor="text1"/>
                <w:sz w:val="22"/>
                <w:lang w:val="hy-AM"/>
              </w:rPr>
              <w:t xml:space="preserve"> </w:t>
            </w:r>
            <w:r w:rsidRPr="000F6DCC">
              <w:rPr>
                <w:rFonts w:ascii="Cambria" w:hAnsi="Cambria" w:cs="Cambria"/>
                <w:color w:val="000000" w:themeColor="text1"/>
                <w:sz w:val="22"/>
                <w:lang w:val="hy-AM"/>
              </w:rPr>
              <w:t>специализированного</w:t>
            </w:r>
            <w:r w:rsidRPr="000F6DCC">
              <w:rPr>
                <w:color w:val="000000" w:themeColor="text1"/>
                <w:sz w:val="22"/>
                <w:lang w:val="hy-AM"/>
              </w:rPr>
              <w:t xml:space="preserve"> </w:t>
            </w:r>
            <w:r w:rsidRPr="000F6DCC">
              <w:rPr>
                <w:rFonts w:ascii="Cambria" w:hAnsi="Cambria" w:cs="Cambria"/>
                <w:color w:val="000000" w:themeColor="text1"/>
                <w:sz w:val="22"/>
                <w:lang w:val="hy-AM"/>
              </w:rPr>
              <w:t>рабочего</w:t>
            </w:r>
            <w:r w:rsidRPr="000F6DCC">
              <w:rPr>
                <w:color w:val="000000" w:themeColor="text1"/>
                <w:sz w:val="22"/>
                <w:lang w:val="hy-AM"/>
              </w:rPr>
              <w:t xml:space="preserve"> </w:t>
            </w:r>
            <w:r w:rsidRPr="000F6DCC">
              <w:rPr>
                <w:rFonts w:ascii="Cambria" w:hAnsi="Cambria" w:cs="Cambria"/>
                <w:color w:val="000000" w:themeColor="text1"/>
                <w:sz w:val="22"/>
                <w:lang w:val="hy-AM"/>
              </w:rPr>
              <w:t>места</w:t>
            </w:r>
            <w:r w:rsidRPr="000F6DCC">
              <w:rPr>
                <w:color w:val="000000" w:themeColor="text1"/>
                <w:sz w:val="22"/>
                <w:lang w:val="hy-AM"/>
              </w:rPr>
              <w:t xml:space="preserve"> </w:t>
            </w:r>
            <w:r w:rsidRPr="000F6DCC">
              <w:rPr>
                <w:rFonts w:ascii="Cambria" w:hAnsi="Cambria" w:cs="Cambria"/>
                <w:color w:val="000000" w:themeColor="text1"/>
                <w:sz w:val="22"/>
                <w:lang w:val="hy-AM"/>
              </w:rPr>
              <w:t>для</w:t>
            </w:r>
            <w:r w:rsidRPr="000F6DCC">
              <w:rPr>
                <w:color w:val="000000" w:themeColor="text1"/>
                <w:sz w:val="22"/>
                <w:lang w:val="hy-AM"/>
              </w:rPr>
              <w:t xml:space="preserve"> </w:t>
            </w:r>
            <w:r w:rsidRPr="000F6DCC">
              <w:rPr>
                <w:rFonts w:ascii="Cambria" w:hAnsi="Cambria" w:cs="Cambria"/>
                <w:color w:val="000000" w:themeColor="text1"/>
                <w:sz w:val="22"/>
                <w:lang w:val="hy-AM"/>
              </w:rPr>
              <w:t>проведения</w:t>
            </w:r>
            <w:r w:rsidRPr="000F6DCC">
              <w:rPr>
                <w:color w:val="000000" w:themeColor="text1"/>
                <w:sz w:val="22"/>
                <w:lang w:val="hy-AM"/>
              </w:rPr>
              <w:t xml:space="preserve"> </w:t>
            </w:r>
            <w:r w:rsidRPr="000F6DCC">
              <w:rPr>
                <w:rFonts w:ascii="Cambria" w:hAnsi="Cambria" w:cs="Cambria"/>
                <w:color w:val="000000" w:themeColor="text1"/>
                <w:sz w:val="22"/>
                <w:lang w:val="hy-AM"/>
              </w:rPr>
              <w:t>процесса</w:t>
            </w:r>
            <w:r w:rsidRPr="000F6DCC">
              <w:rPr>
                <w:color w:val="000000" w:themeColor="text1"/>
                <w:sz w:val="22"/>
                <w:lang w:val="hy-AM"/>
              </w:rPr>
              <w:t xml:space="preserve"> </w:t>
            </w:r>
            <w:r w:rsidRPr="000F6DCC">
              <w:rPr>
                <w:rFonts w:ascii="Cambria" w:hAnsi="Cambria" w:cs="Cambria"/>
                <w:color w:val="000000" w:themeColor="text1"/>
                <w:sz w:val="22"/>
                <w:lang w:val="hy-AM"/>
              </w:rPr>
              <w:t>отбора</w:t>
            </w:r>
            <w:r w:rsidRPr="000F6DCC">
              <w:rPr>
                <w:color w:val="000000" w:themeColor="text1"/>
                <w:sz w:val="22"/>
                <w:lang w:val="hy-AM"/>
              </w:rPr>
              <w:t xml:space="preserve"> </w:t>
            </w:r>
            <w:r w:rsidRPr="000F6DCC">
              <w:rPr>
                <w:rFonts w:ascii="Cambria" w:hAnsi="Cambria" w:cs="Cambria"/>
                <w:color w:val="000000" w:themeColor="text1"/>
                <w:sz w:val="22"/>
                <w:lang w:val="hy-AM"/>
              </w:rPr>
              <w:t>проб</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автоматической</w:t>
            </w:r>
            <w:r w:rsidRPr="000F6DCC">
              <w:rPr>
                <w:color w:val="000000" w:themeColor="text1"/>
                <w:sz w:val="22"/>
                <w:lang w:val="hy-AM"/>
              </w:rPr>
              <w:t xml:space="preserve"> </w:t>
            </w:r>
            <w:r w:rsidRPr="000F6DCC">
              <w:rPr>
                <w:rFonts w:ascii="Cambria" w:hAnsi="Cambria" w:cs="Cambria"/>
                <w:color w:val="000000" w:themeColor="text1"/>
                <w:sz w:val="22"/>
                <w:lang w:val="hy-AM"/>
              </w:rPr>
              <w:t>записи</w:t>
            </w:r>
            <w:r w:rsidRPr="000F6DCC">
              <w:rPr>
                <w:color w:val="000000" w:themeColor="text1"/>
                <w:sz w:val="22"/>
                <w:lang w:val="hy-AM"/>
              </w:rPr>
              <w:t xml:space="preserve"> </w:t>
            </w:r>
            <w:r w:rsidRPr="000F6DCC">
              <w:rPr>
                <w:rFonts w:ascii="Cambria" w:hAnsi="Cambria" w:cs="Cambria"/>
                <w:color w:val="000000" w:themeColor="text1"/>
                <w:sz w:val="22"/>
                <w:lang w:val="hy-AM"/>
              </w:rPr>
              <w:t>даты</w:t>
            </w:r>
            <w:r w:rsidRPr="000F6DCC">
              <w:rPr>
                <w:color w:val="000000" w:themeColor="text1"/>
                <w:sz w:val="22"/>
                <w:lang w:val="hy-AM"/>
              </w:rPr>
              <w:t xml:space="preserve"> </w:t>
            </w:r>
            <w:r w:rsidRPr="000F6DCC">
              <w:rPr>
                <w:rFonts w:ascii="Cambria" w:hAnsi="Cambria" w:cs="Cambria"/>
                <w:color w:val="000000" w:themeColor="text1"/>
                <w:sz w:val="22"/>
                <w:lang w:val="hy-AM"/>
              </w:rPr>
              <w:t>и</w:t>
            </w:r>
            <w:r w:rsidRPr="000F6DCC">
              <w:rPr>
                <w:color w:val="000000" w:themeColor="text1"/>
                <w:sz w:val="22"/>
                <w:lang w:val="hy-AM"/>
              </w:rPr>
              <w:t xml:space="preserve"> </w:t>
            </w:r>
            <w:r w:rsidRPr="000F6DCC">
              <w:rPr>
                <w:rFonts w:ascii="Cambria" w:hAnsi="Cambria" w:cs="Cambria"/>
                <w:color w:val="000000" w:themeColor="text1"/>
                <w:sz w:val="22"/>
                <w:lang w:val="hy-AM"/>
              </w:rPr>
              <w:t>времени</w:t>
            </w:r>
            <w:r w:rsidRPr="000F6DCC">
              <w:rPr>
                <w:color w:val="000000" w:themeColor="text1"/>
                <w:sz w:val="22"/>
                <w:lang w:val="hy-AM"/>
              </w:rPr>
              <w:t xml:space="preserve"> </w:t>
            </w:r>
            <w:r w:rsidRPr="000F6DCC">
              <w:rPr>
                <w:rFonts w:ascii="Cambria" w:hAnsi="Cambria" w:cs="Cambria"/>
                <w:color w:val="000000" w:themeColor="text1"/>
                <w:sz w:val="22"/>
                <w:lang w:val="hy-AM"/>
              </w:rPr>
              <w:t>взятия</w:t>
            </w:r>
            <w:r w:rsidRPr="000F6DCC">
              <w:rPr>
                <w:color w:val="000000" w:themeColor="text1"/>
                <w:sz w:val="22"/>
                <w:lang w:val="hy-AM"/>
              </w:rPr>
              <w:t xml:space="preserve"> </w:t>
            </w:r>
            <w:r w:rsidRPr="000F6DCC">
              <w:rPr>
                <w:rFonts w:ascii="Cambria" w:hAnsi="Cambria" w:cs="Cambria"/>
                <w:color w:val="000000" w:themeColor="text1"/>
                <w:sz w:val="22"/>
                <w:lang w:val="hy-AM"/>
              </w:rPr>
              <w:t>пробы</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автоматической</w:t>
            </w:r>
            <w:r w:rsidRPr="000F6DCC">
              <w:rPr>
                <w:color w:val="000000" w:themeColor="text1"/>
                <w:sz w:val="22"/>
                <w:lang w:val="hy-AM"/>
              </w:rPr>
              <w:t xml:space="preserve"> </w:t>
            </w:r>
            <w:r w:rsidRPr="000F6DCC">
              <w:rPr>
                <w:rFonts w:ascii="Cambria" w:hAnsi="Cambria" w:cs="Cambria"/>
                <w:color w:val="000000" w:themeColor="text1"/>
                <w:sz w:val="22"/>
                <w:lang w:val="hy-AM"/>
              </w:rPr>
              <w:t>фиксации</w:t>
            </w:r>
            <w:r w:rsidRPr="000F6DCC">
              <w:rPr>
                <w:color w:val="000000" w:themeColor="text1"/>
                <w:sz w:val="22"/>
                <w:lang w:val="hy-AM"/>
              </w:rPr>
              <w:t xml:space="preserve"> </w:t>
            </w:r>
            <w:r w:rsidRPr="000F6DCC">
              <w:rPr>
                <w:rFonts w:ascii="Cambria" w:hAnsi="Cambria" w:cs="Cambria"/>
                <w:color w:val="000000" w:themeColor="text1"/>
                <w:sz w:val="22"/>
                <w:lang w:val="hy-AM"/>
              </w:rPr>
              <w:t>даты</w:t>
            </w:r>
            <w:r w:rsidRPr="000F6DCC">
              <w:rPr>
                <w:color w:val="000000" w:themeColor="text1"/>
                <w:sz w:val="22"/>
                <w:lang w:val="hy-AM"/>
              </w:rPr>
              <w:t xml:space="preserve"> </w:t>
            </w:r>
            <w:r w:rsidRPr="000F6DCC">
              <w:rPr>
                <w:rFonts w:ascii="Cambria" w:hAnsi="Cambria" w:cs="Cambria"/>
                <w:color w:val="000000" w:themeColor="text1"/>
                <w:sz w:val="22"/>
                <w:lang w:val="hy-AM"/>
              </w:rPr>
              <w:t>и</w:t>
            </w:r>
            <w:r w:rsidRPr="000F6DCC">
              <w:rPr>
                <w:color w:val="000000" w:themeColor="text1"/>
                <w:sz w:val="22"/>
                <w:lang w:val="hy-AM"/>
              </w:rPr>
              <w:t xml:space="preserve"> </w:t>
            </w:r>
            <w:r w:rsidRPr="000F6DCC">
              <w:rPr>
                <w:rFonts w:ascii="Cambria" w:hAnsi="Cambria" w:cs="Cambria"/>
                <w:color w:val="000000" w:themeColor="text1"/>
                <w:sz w:val="22"/>
                <w:lang w:val="hy-AM"/>
              </w:rPr>
              <w:t>времени</w:t>
            </w:r>
            <w:r w:rsidRPr="000F6DCC">
              <w:rPr>
                <w:color w:val="000000" w:themeColor="text1"/>
                <w:sz w:val="22"/>
                <w:lang w:val="hy-AM"/>
              </w:rPr>
              <w:t xml:space="preserve"> </w:t>
            </w:r>
            <w:r w:rsidRPr="000F6DCC">
              <w:rPr>
                <w:rFonts w:ascii="Cambria" w:hAnsi="Cambria" w:cs="Cambria"/>
                <w:color w:val="000000" w:themeColor="text1"/>
                <w:sz w:val="22"/>
                <w:lang w:val="hy-AM"/>
              </w:rPr>
              <w:t>поступления</w:t>
            </w:r>
            <w:r w:rsidRPr="000F6DCC">
              <w:rPr>
                <w:color w:val="000000" w:themeColor="text1"/>
                <w:sz w:val="22"/>
                <w:lang w:val="hy-AM"/>
              </w:rPr>
              <w:t xml:space="preserve"> </w:t>
            </w:r>
            <w:r w:rsidRPr="000F6DCC">
              <w:rPr>
                <w:rFonts w:ascii="Cambria" w:hAnsi="Cambria" w:cs="Cambria"/>
                <w:color w:val="000000" w:themeColor="text1"/>
                <w:sz w:val="22"/>
                <w:lang w:val="hy-AM"/>
              </w:rPr>
              <w:t>биологического</w:t>
            </w:r>
            <w:r w:rsidRPr="000F6DCC">
              <w:rPr>
                <w:color w:val="000000" w:themeColor="text1"/>
                <w:sz w:val="22"/>
                <w:lang w:val="hy-AM"/>
              </w:rPr>
              <w:t xml:space="preserve"> </w:t>
            </w:r>
            <w:r w:rsidRPr="000F6DCC">
              <w:rPr>
                <w:rFonts w:ascii="Cambria" w:hAnsi="Cambria" w:cs="Cambria"/>
                <w:color w:val="000000" w:themeColor="text1"/>
                <w:sz w:val="22"/>
                <w:lang w:val="hy-AM"/>
              </w:rPr>
              <w:t>материала</w:t>
            </w:r>
            <w:r w:rsidRPr="000F6DCC">
              <w:rPr>
                <w:color w:val="000000" w:themeColor="text1"/>
                <w:sz w:val="22"/>
                <w:lang w:val="hy-AM"/>
              </w:rPr>
              <w:t xml:space="preserve"> </w:t>
            </w:r>
            <w:r w:rsidRPr="000F6DCC">
              <w:rPr>
                <w:rFonts w:ascii="Cambria" w:hAnsi="Cambria" w:cs="Cambria"/>
                <w:color w:val="000000" w:themeColor="text1"/>
                <w:sz w:val="22"/>
                <w:lang w:val="hy-AM"/>
              </w:rPr>
              <w:t>в</w:t>
            </w:r>
            <w:r w:rsidRPr="000F6DCC">
              <w:rPr>
                <w:color w:val="000000" w:themeColor="text1"/>
                <w:sz w:val="22"/>
                <w:lang w:val="hy-AM"/>
              </w:rPr>
              <w:t xml:space="preserve"> </w:t>
            </w:r>
            <w:r w:rsidRPr="000F6DCC">
              <w:rPr>
                <w:rFonts w:ascii="Cambria" w:hAnsi="Cambria" w:cs="Cambria"/>
                <w:color w:val="000000" w:themeColor="text1"/>
                <w:sz w:val="22"/>
                <w:lang w:val="hy-AM"/>
              </w:rPr>
              <w:t>лабораторию</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выявления</w:t>
            </w:r>
            <w:r w:rsidRPr="000F6DCC">
              <w:rPr>
                <w:color w:val="000000" w:themeColor="text1"/>
                <w:sz w:val="22"/>
                <w:lang w:val="hy-AM"/>
              </w:rPr>
              <w:t xml:space="preserve"> </w:t>
            </w:r>
            <w:r w:rsidRPr="000F6DCC">
              <w:rPr>
                <w:rFonts w:ascii="Cambria" w:hAnsi="Cambria" w:cs="Cambria"/>
                <w:color w:val="000000" w:themeColor="text1"/>
                <w:sz w:val="22"/>
                <w:lang w:val="hy-AM"/>
              </w:rPr>
              <w:t>факторов</w:t>
            </w:r>
            <w:r w:rsidRPr="000F6DCC">
              <w:rPr>
                <w:color w:val="000000" w:themeColor="text1"/>
                <w:sz w:val="22"/>
                <w:lang w:val="hy-AM"/>
              </w:rPr>
              <w:t xml:space="preserve">, </w:t>
            </w:r>
            <w:r w:rsidRPr="000F6DCC">
              <w:rPr>
                <w:rFonts w:ascii="Cambria" w:hAnsi="Cambria" w:cs="Cambria"/>
                <w:color w:val="000000" w:themeColor="text1"/>
                <w:sz w:val="22"/>
                <w:lang w:val="hy-AM"/>
              </w:rPr>
              <w:t>которые</w:t>
            </w:r>
            <w:r w:rsidRPr="000F6DCC">
              <w:rPr>
                <w:color w:val="000000" w:themeColor="text1"/>
                <w:sz w:val="22"/>
                <w:lang w:val="hy-AM"/>
              </w:rPr>
              <w:t xml:space="preserve"> </w:t>
            </w:r>
            <w:r w:rsidRPr="000F6DCC">
              <w:rPr>
                <w:rFonts w:ascii="Cambria" w:hAnsi="Cambria" w:cs="Cambria"/>
                <w:color w:val="000000" w:themeColor="text1"/>
                <w:sz w:val="22"/>
                <w:lang w:val="hy-AM"/>
              </w:rPr>
              <w:t>делают</w:t>
            </w:r>
            <w:r w:rsidRPr="000F6DCC">
              <w:rPr>
                <w:color w:val="000000" w:themeColor="text1"/>
                <w:sz w:val="22"/>
                <w:lang w:val="hy-AM"/>
              </w:rPr>
              <w:t xml:space="preserve"> </w:t>
            </w:r>
            <w:r w:rsidRPr="000F6DCC">
              <w:rPr>
                <w:rFonts w:ascii="Cambria" w:hAnsi="Cambria" w:cs="Cambria"/>
                <w:color w:val="000000" w:themeColor="text1"/>
                <w:sz w:val="22"/>
                <w:lang w:val="hy-AM"/>
              </w:rPr>
              <w:t>невозможным</w:t>
            </w:r>
            <w:r w:rsidRPr="000F6DCC">
              <w:rPr>
                <w:color w:val="000000" w:themeColor="text1"/>
                <w:sz w:val="22"/>
                <w:lang w:val="hy-AM"/>
              </w:rPr>
              <w:t xml:space="preserve"> </w:t>
            </w:r>
            <w:r w:rsidRPr="000F6DCC">
              <w:rPr>
                <w:rFonts w:ascii="Cambria" w:hAnsi="Cambria" w:cs="Cambria"/>
                <w:color w:val="000000" w:themeColor="text1"/>
                <w:sz w:val="22"/>
                <w:lang w:val="hy-AM"/>
              </w:rPr>
              <w:t>проведение</w:t>
            </w:r>
            <w:r w:rsidRPr="000F6DCC">
              <w:rPr>
                <w:color w:val="000000" w:themeColor="text1"/>
                <w:sz w:val="22"/>
                <w:lang w:val="hy-AM"/>
              </w:rPr>
              <w:t xml:space="preserve"> </w:t>
            </w:r>
            <w:r w:rsidRPr="000F6DCC">
              <w:rPr>
                <w:rFonts w:ascii="Cambria" w:hAnsi="Cambria" w:cs="Cambria"/>
                <w:color w:val="000000" w:themeColor="text1"/>
                <w:sz w:val="22"/>
                <w:lang w:val="hy-AM"/>
              </w:rPr>
              <w:t>исследования</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автоматического</w:t>
            </w:r>
            <w:r w:rsidRPr="000F6DCC">
              <w:rPr>
                <w:color w:val="000000" w:themeColor="text1"/>
                <w:sz w:val="22"/>
                <w:lang w:val="hy-AM"/>
              </w:rPr>
              <w:t xml:space="preserve"> </w:t>
            </w:r>
            <w:r w:rsidRPr="000F6DCC">
              <w:rPr>
                <w:rFonts w:ascii="Cambria" w:hAnsi="Cambria" w:cs="Cambria"/>
                <w:color w:val="000000" w:themeColor="text1"/>
                <w:sz w:val="22"/>
                <w:lang w:val="hy-AM"/>
              </w:rPr>
              <w:t>подбора</w:t>
            </w:r>
            <w:r w:rsidRPr="000F6DCC">
              <w:rPr>
                <w:color w:val="000000" w:themeColor="text1"/>
                <w:sz w:val="22"/>
                <w:lang w:val="hy-AM"/>
              </w:rPr>
              <w:t xml:space="preserve"> </w:t>
            </w:r>
            <w:r w:rsidRPr="000F6DCC">
              <w:rPr>
                <w:rFonts w:ascii="Cambria" w:hAnsi="Cambria" w:cs="Cambria"/>
                <w:color w:val="000000" w:themeColor="text1"/>
                <w:sz w:val="22"/>
                <w:lang w:val="hy-AM"/>
              </w:rPr>
              <w:t>индивидуальных</w:t>
            </w:r>
            <w:r w:rsidRPr="000F6DCC">
              <w:rPr>
                <w:color w:val="000000" w:themeColor="text1"/>
                <w:sz w:val="22"/>
                <w:lang w:val="hy-AM"/>
              </w:rPr>
              <w:t xml:space="preserve"> </w:t>
            </w:r>
            <w:r w:rsidRPr="000F6DCC">
              <w:rPr>
                <w:rFonts w:ascii="Cambria" w:hAnsi="Cambria" w:cs="Cambria"/>
                <w:color w:val="000000" w:themeColor="text1"/>
                <w:sz w:val="22"/>
                <w:lang w:val="hy-AM"/>
              </w:rPr>
              <w:t>референтных</w:t>
            </w:r>
            <w:r w:rsidRPr="000F6DCC">
              <w:rPr>
                <w:color w:val="000000" w:themeColor="text1"/>
                <w:sz w:val="22"/>
                <w:lang w:val="hy-AM"/>
              </w:rPr>
              <w:t xml:space="preserve"> </w:t>
            </w:r>
            <w:r w:rsidRPr="000F6DCC">
              <w:rPr>
                <w:rFonts w:ascii="Cambria" w:hAnsi="Cambria" w:cs="Cambria"/>
                <w:color w:val="000000" w:themeColor="text1"/>
                <w:sz w:val="22"/>
                <w:lang w:val="hy-AM"/>
              </w:rPr>
              <w:t>норм</w:t>
            </w:r>
            <w:r w:rsidRPr="000F6DCC">
              <w:rPr>
                <w:color w:val="000000" w:themeColor="text1"/>
                <w:sz w:val="22"/>
                <w:lang w:val="hy-AM"/>
              </w:rPr>
              <w:t xml:space="preserve"> </w:t>
            </w:r>
            <w:r w:rsidRPr="000F6DCC">
              <w:rPr>
                <w:rFonts w:ascii="Cambria" w:hAnsi="Cambria" w:cs="Cambria"/>
                <w:color w:val="000000" w:themeColor="text1"/>
                <w:sz w:val="22"/>
                <w:lang w:val="hy-AM"/>
              </w:rPr>
              <w:t>для</w:t>
            </w:r>
            <w:r w:rsidRPr="000F6DCC">
              <w:rPr>
                <w:color w:val="000000" w:themeColor="text1"/>
                <w:sz w:val="22"/>
                <w:lang w:val="hy-AM"/>
              </w:rPr>
              <w:t xml:space="preserve"> </w:t>
            </w:r>
            <w:r w:rsidRPr="000F6DCC">
              <w:rPr>
                <w:rFonts w:ascii="Cambria" w:hAnsi="Cambria" w:cs="Cambria"/>
                <w:color w:val="000000" w:themeColor="text1"/>
                <w:sz w:val="22"/>
                <w:lang w:val="hy-AM"/>
              </w:rPr>
              <w:t>каждого</w:t>
            </w:r>
            <w:r w:rsidRPr="000F6DCC">
              <w:rPr>
                <w:color w:val="000000" w:themeColor="text1"/>
                <w:sz w:val="22"/>
                <w:lang w:val="hy-AM"/>
              </w:rPr>
              <w:t xml:space="preserve"> </w:t>
            </w:r>
            <w:r w:rsidRPr="000F6DCC">
              <w:rPr>
                <w:rFonts w:ascii="Cambria" w:hAnsi="Cambria" w:cs="Cambria"/>
                <w:color w:val="000000" w:themeColor="text1"/>
                <w:sz w:val="22"/>
                <w:lang w:val="hy-AM"/>
              </w:rPr>
              <w:t>исследуемого</w:t>
            </w:r>
            <w:r w:rsidRPr="000F6DCC">
              <w:rPr>
                <w:color w:val="000000" w:themeColor="text1"/>
                <w:sz w:val="22"/>
                <w:lang w:val="hy-AM"/>
              </w:rPr>
              <w:t xml:space="preserve"> </w:t>
            </w:r>
            <w:r w:rsidRPr="000F6DCC">
              <w:rPr>
                <w:rFonts w:ascii="Cambria" w:hAnsi="Cambria" w:cs="Cambria"/>
                <w:color w:val="000000" w:themeColor="text1"/>
                <w:sz w:val="22"/>
                <w:lang w:val="hy-AM"/>
              </w:rPr>
              <w:t>параметра</w:t>
            </w:r>
            <w:r w:rsidRPr="000F6DCC">
              <w:rPr>
                <w:color w:val="000000" w:themeColor="text1"/>
                <w:sz w:val="22"/>
                <w:lang w:val="hy-AM"/>
              </w:rPr>
              <w:t xml:space="preserve"> </w:t>
            </w:r>
            <w:r w:rsidRPr="000F6DCC">
              <w:rPr>
                <w:rFonts w:ascii="Cambria" w:hAnsi="Cambria" w:cs="Cambria"/>
                <w:color w:val="000000" w:themeColor="text1"/>
                <w:sz w:val="22"/>
                <w:lang w:val="hy-AM"/>
              </w:rPr>
              <w:t>по</w:t>
            </w:r>
            <w:r w:rsidRPr="000F6DCC">
              <w:rPr>
                <w:color w:val="000000" w:themeColor="text1"/>
                <w:sz w:val="22"/>
                <w:lang w:val="hy-AM"/>
              </w:rPr>
              <w:t xml:space="preserve"> </w:t>
            </w:r>
            <w:r w:rsidRPr="000F6DCC">
              <w:rPr>
                <w:rFonts w:ascii="Cambria" w:hAnsi="Cambria" w:cs="Cambria"/>
                <w:color w:val="000000" w:themeColor="text1"/>
                <w:sz w:val="22"/>
                <w:lang w:val="hy-AM"/>
              </w:rPr>
              <w:t>полу</w:t>
            </w:r>
            <w:r w:rsidRPr="000F6DCC">
              <w:rPr>
                <w:color w:val="000000" w:themeColor="text1"/>
                <w:sz w:val="22"/>
                <w:lang w:val="hy-AM"/>
              </w:rPr>
              <w:t xml:space="preserve">, </w:t>
            </w:r>
            <w:r w:rsidRPr="000F6DCC">
              <w:rPr>
                <w:rFonts w:ascii="Cambria" w:hAnsi="Cambria" w:cs="Cambria"/>
                <w:color w:val="000000" w:themeColor="text1"/>
                <w:sz w:val="22"/>
                <w:lang w:val="hy-AM"/>
              </w:rPr>
              <w:t>возрасту</w:t>
            </w:r>
            <w:r w:rsidRPr="000F6DCC">
              <w:rPr>
                <w:color w:val="000000" w:themeColor="text1"/>
                <w:sz w:val="22"/>
                <w:lang w:val="hy-AM"/>
              </w:rPr>
              <w:t xml:space="preserve">, </w:t>
            </w:r>
            <w:r w:rsidRPr="000F6DCC">
              <w:rPr>
                <w:rFonts w:ascii="Cambria" w:hAnsi="Cambria" w:cs="Cambria"/>
                <w:color w:val="000000" w:themeColor="text1"/>
                <w:sz w:val="22"/>
                <w:lang w:val="hy-AM"/>
              </w:rPr>
              <w:t>типу</w:t>
            </w:r>
            <w:r w:rsidRPr="000F6DCC">
              <w:rPr>
                <w:color w:val="000000" w:themeColor="text1"/>
                <w:sz w:val="22"/>
                <w:lang w:val="hy-AM"/>
              </w:rPr>
              <w:t xml:space="preserve"> </w:t>
            </w:r>
            <w:r w:rsidRPr="000F6DCC">
              <w:rPr>
                <w:rFonts w:ascii="Cambria" w:hAnsi="Cambria" w:cs="Cambria"/>
                <w:color w:val="000000" w:themeColor="text1"/>
                <w:sz w:val="22"/>
                <w:lang w:val="hy-AM"/>
              </w:rPr>
              <w:t>организма</w:t>
            </w:r>
            <w:r w:rsidRPr="000F6DCC">
              <w:rPr>
                <w:color w:val="000000" w:themeColor="text1"/>
                <w:sz w:val="22"/>
                <w:lang w:val="hy-AM"/>
              </w:rPr>
              <w:t xml:space="preserve"> </w:t>
            </w:r>
            <w:r w:rsidRPr="000F6DCC">
              <w:rPr>
                <w:rFonts w:ascii="Cambria" w:hAnsi="Cambria" w:cs="Cambria"/>
                <w:color w:val="000000" w:themeColor="text1"/>
                <w:sz w:val="22"/>
                <w:lang w:val="hy-AM"/>
              </w:rPr>
              <w:t>и</w:t>
            </w:r>
            <w:r w:rsidRPr="000F6DCC">
              <w:rPr>
                <w:color w:val="000000" w:themeColor="text1"/>
                <w:sz w:val="22"/>
                <w:lang w:val="hy-AM"/>
              </w:rPr>
              <w:t xml:space="preserve"> </w:t>
            </w:r>
            <w:r w:rsidRPr="000F6DCC">
              <w:rPr>
                <w:rFonts w:ascii="Cambria" w:hAnsi="Cambria" w:cs="Cambria"/>
                <w:color w:val="000000" w:themeColor="text1"/>
                <w:sz w:val="22"/>
                <w:lang w:val="hy-AM"/>
              </w:rPr>
              <w:t>неделе</w:t>
            </w:r>
            <w:r w:rsidRPr="000F6DCC">
              <w:rPr>
                <w:color w:val="000000" w:themeColor="text1"/>
                <w:sz w:val="22"/>
                <w:lang w:val="hy-AM"/>
              </w:rPr>
              <w:t xml:space="preserve"> </w:t>
            </w:r>
            <w:r w:rsidRPr="000F6DCC">
              <w:rPr>
                <w:rFonts w:ascii="Cambria" w:hAnsi="Cambria" w:cs="Cambria"/>
                <w:color w:val="000000" w:themeColor="text1"/>
                <w:sz w:val="22"/>
                <w:lang w:val="hy-AM"/>
              </w:rPr>
              <w:t>беременности</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регистрации</w:t>
            </w:r>
            <w:r w:rsidRPr="000F6DCC">
              <w:rPr>
                <w:color w:val="000000" w:themeColor="text1"/>
                <w:sz w:val="22"/>
                <w:lang w:val="hy-AM"/>
              </w:rPr>
              <w:t xml:space="preserve"> </w:t>
            </w:r>
            <w:r w:rsidRPr="000F6DCC">
              <w:rPr>
                <w:rFonts w:ascii="Cambria" w:hAnsi="Cambria" w:cs="Cambria"/>
                <w:color w:val="000000" w:themeColor="text1"/>
                <w:sz w:val="22"/>
                <w:lang w:val="hy-AM"/>
              </w:rPr>
              <w:t>разбавления</w:t>
            </w:r>
            <w:r w:rsidRPr="000F6DCC">
              <w:rPr>
                <w:color w:val="000000" w:themeColor="text1"/>
                <w:sz w:val="22"/>
                <w:lang w:val="hy-AM"/>
              </w:rPr>
              <w:t xml:space="preserve"> </w:t>
            </w:r>
            <w:r w:rsidRPr="000F6DCC">
              <w:rPr>
                <w:rFonts w:ascii="Cambria" w:hAnsi="Cambria" w:cs="Cambria"/>
                <w:color w:val="000000" w:themeColor="text1"/>
                <w:sz w:val="22"/>
                <w:lang w:val="hy-AM"/>
              </w:rPr>
              <w:t>биологического</w:t>
            </w:r>
            <w:r w:rsidRPr="000F6DCC">
              <w:rPr>
                <w:color w:val="000000" w:themeColor="text1"/>
                <w:sz w:val="22"/>
                <w:lang w:val="hy-AM"/>
              </w:rPr>
              <w:t xml:space="preserve"> </w:t>
            </w:r>
            <w:r w:rsidRPr="000F6DCC">
              <w:rPr>
                <w:rFonts w:ascii="Cambria" w:hAnsi="Cambria" w:cs="Cambria"/>
                <w:color w:val="000000" w:themeColor="text1"/>
                <w:sz w:val="22"/>
                <w:lang w:val="hy-AM"/>
              </w:rPr>
              <w:t>материала</w:t>
            </w:r>
            <w:r w:rsidRPr="000F6DCC">
              <w:rPr>
                <w:color w:val="000000" w:themeColor="text1"/>
                <w:sz w:val="22"/>
                <w:lang w:val="hy-AM"/>
              </w:rPr>
              <w:t xml:space="preserve"> </w:t>
            </w:r>
            <w:r w:rsidRPr="000F6DCC">
              <w:rPr>
                <w:rFonts w:ascii="Cambria" w:hAnsi="Cambria" w:cs="Cambria"/>
                <w:color w:val="000000" w:themeColor="text1"/>
                <w:sz w:val="22"/>
                <w:lang w:val="hy-AM"/>
              </w:rPr>
              <w:t>и</w:t>
            </w:r>
            <w:r w:rsidRPr="000F6DCC">
              <w:rPr>
                <w:color w:val="000000" w:themeColor="text1"/>
                <w:sz w:val="22"/>
                <w:lang w:val="hy-AM"/>
              </w:rPr>
              <w:t xml:space="preserve"> </w:t>
            </w:r>
            <w:r w:rsidRPr="000F6DCC">
              <w:rPr>
                <w:rFonts w:ascii="Cambria" w:hAnsi="Cambria" w:cs="Cambria"/>
                <w:color w:val="000000" w:themeColor="text1"/>
                <w:sz w:val="22"/>
                <w:lang w:val="hy-AM"/>
              </w:rPr>
              <w:t>отправки</w:t>
            </w:r>
            <w:r w:rsidRPr="000F6DCC">
              <w:rPr>
                <w:color w:val="000000" w:themeColor="text1"/>
                <w:sz w:val="22"/>
                <w:lang w:val="hy-AM"/>
              </w:rPr>
              <w:t xml:space="preserve"> </w:t>
            </w:r>
            <w:r w:rsidRPr="000F6DCC">
              <w:rPr>
                <w:rFonts w:ascii="Cambria" w:hAnsi="Cambria" w:cs="Cambria"/>
                <w:color w:val="000000" w:themeColor="text1"/>
                <w:sz w:val="22"/>
                <w:lang w:val="hy-AM"/>
              </w:rPr>
              <w:t>команды</w:t>
            </w:r>
            <w:r w:rsidRPr="000F6DCC">
              <w:rPr>
                <w:color w:val="000000" w:themeColor="text1"/>
                <w:sz w:val="22"/>
                <w:lang w:val="hy-AM"/>
              </w:rPr>
              <w:t xml:space="preserve"> </w:t>
            </w:r>
            <w:r w:rsidRPr="000F6DCC">
              <w:rPr>
                <w:rFonts w:ascii="Cambria" w:hAnsi="Cambria" w:cs="Cambria"/>
                <w:color w:val="000000" w:themeColor="text1"/>
                <w:sz w:val="22"/>
                <w:lang w:val="hy-AM"/>
              </w:rPr>
              <w:t>на</w:t>
            </w:r>
            <w:r w:rsidRPr="000F6DCC">
              <w:rPr>
                <w:color w:val="000000" w:themeColor="text1"/>
                <w:sz w:val="22"/>
                <w:lang w:val="hy-AM"/>
              </w:rPr>
              <w:t xml:space="preserve"> </w:t>
            </w:r>
            <w:r w:rsidRPr="000F6DCC">
              <w:rPr>
                <w:rFonts w:ascii="Cambria" w:hAnsi="Cambria" w:cs="Cambria"/>
                <w:color w:val="000000" w:themeColor="text1"/>
                <w:sz w:val="22"/>
                <w:lang w:val="hy-AM"/>
              </w:rPr>
              <w:t>анализатор</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автоматического</w:t>
            </w:r>
            <w:r w:rsidRPr="000F6DCC">
              <w:rPr>
                <w:color w:val="000000" w:themeColor="text1"/>
                <w:sz w:val="22"/>
                <w:lang w:val="hy-AM"/>
              </w:rPr>
              <w:t xml:space="preserve"> </w:t>
            </w:r>
            <w:r w:rsidRPr="000F6DCC">
              <w:rPr>
                <w:rFonts w:ascii="Cambria" w:hAnsi="Cambria" w:cs="Cambria"/>
                <w:color w:val="000000" w:themeColor="text1"/>
                <w:sz w:val="22"/>
                <w:lang w:val="hy-AM"/>
              </w:rPr>
              <w:t>планирования</w:t>
            </w:r>
            <w:r w:rsidRPr="000F6DCC">
              <w:rPr>
                <w:color w:val="000000" w:themeColor="text1"/>
                <w:sz w:val="22"/>
                <w:lang w:val="hy-AM"/>
              </w:rPr>
              <w:t xml:space="preserve"> </w:t>
            </w:r>
            <w:r w:rsidRPr="000F6DCC">
              <w:rPr>
                <w:rFonts w:ascii="Cambria" w:hAnsi="Cambria" w:cs="Cambria"/>
                <w:color w:val="000000" w:themeColor="text1"/>
                <w:sz w:val="22"/>
                <w:lang w:val="hy-AM"/>
              </w:rPr>
              <w:t>даты</w:t>
            </w:r>
            <w:r w:rsidRPr="000F6DCC">
              <w:rPr>
                <w:color w:val="000000" w:themeColor="text1"/>
                <w:sz w:val="22"/>
                <w:lang w:val="hy-AM"/>
              </w:rPr>
              <w:t xml:space="preserve"> </w:t>
            </w:r>
            <w:r w:rsidRPr="000F6DCC">
              <w:rPr>
                <w:rFonts w:ascii="Cambria" w:hAnsi="Cambria" w:cs="Cambria"/>
                <w:color w:val="000000" w:themeColor="text1"/>
                <w:sz w:val="22"/>
                <w:lang w:val="hy-AM"/>
              </w:rPr>
              <w:t>и</w:t>
            </w:r>
            <w:r w:rsidRPr="000F6DCC">
              <w:rPr>
                <w:color w:val="000000" w:themeColor="text1"/>
                <w:sz w:val="22"/>
                <w:lang w:val="hy-AM"/>
              </w:rPr>
              <w:t xml:space="preserve"> </w:t>
            </w:r>
            <w:r w:rsidRPr="000F6DCC">
              <w:rPr>
                <w:rFonts w:ascii="Cambria" w:hAnsi="Cambria" w:cs="Cambria"/>
                <w:color w:val="000000" w:themeColor="text1"/>
                <w:sz w:val="22"/>
                <w:lang w:val="hy-AM"/>
              </w:rPr>
              <w:t>времени</w:t>
            </w:r>
            <w:r w:rsidRPr="000F6DCC">
              <w:rPr>
                <w:color w:val="000000" w:themeColor="text1"/>
                <w:sz w:val="22"/>
                <w:lang w:val="hy-AM"/>
              </w:rPr>
              <w:t xml:space="preserve"> </w:t>
            </w:r>
            <w:r w:rsidRPr="000F6DCC">
              <w:rPr>
                <w:rFonts w:ascii="Cambria" w:hAnsi="Cambria" w:cs="Cambria"/>
                <w:color w:val="000000" w:themeColor="text1"/>
                <w:sz w:val="22"/>
                <w:lang w:val="hy-AM"/>
              </w:rPr>
              <w:t>получения</w:t>
            </w:r>
            <w:r w:rsidRPr="000F6DCC">
              <w:rPr>
                <w:color w:val="000000" w:themeColor="text1"/>
                <w:sz w:val="22"/>
                <w:lang w:val="hy-AM"/>
              </w:rPr>
              <w:t xml:space="preserve"> </w:t>
            </w:r>
            <w:r w:rsidRPr="000F6DCC">
              <w:rPr>
                <w:rFonts w:ascii="Cambria" w:hAnsi="Cambria" w:cs="Cambria"/>
                <w:color w:val="000000" w:themeColor="text1"/>
                <w:sz w:val="22"/>
                <w:lang w:val="hy-AM"/>
              </w:rPr>
              <w:t>биологического</w:t>
            </w:r>
            <w:r w:rsidRPr="000F6DCC">
              <w:rPr>
                <w:color w:val="000000" w:themeColor="text1"/>
                <w:sz w:val="22"/>
                <w:lang w:val="hy-AM"/>
              </w:rPr>
              <w:t xml:space="preserve"> </w:t>
            </w:r>
            <w:r w:rsidRPr="000F6DCC">
              <w:rPr>
                <w:rFonts w:ascii="Cambria" w:hAnsi="Cambria" w:cs="Cambria"/>
                <w:color w:val="000000" w:themeColor="text1"/>
                <w:sz w:val="22"/>
                <w:lang w:val="hy-AM"/>
              </w:rPr>
              <w:lastRenderedPageBreak/>
              <w:t>материала</w:t>
            </w:r>
            <w:r w:rsidRPr="000F6DCC">
              <w:rPr>
                <w:color w:val="000000" w:themeColor="text1"/>
                <w:sz w:val="22"/>
                <w:lang w:val="hy-AM"/>
              </w:rPr>
              <w:t xml:space="preserve"> </w:t>
            </w:r>
            <w:r w:rsidRPr="000F6DCC">
              <w:rPr>
                <w:rFonts w:ascii="Cambria" w:hAnsi="Cambria" w:cs="Cambria"/>
                <w:color w:val="000000" w:themeColor="text1"/>
                <w:sz w:val="22"/>
                <w:lang w:val="hy-AM"/>
              </w:rPr>
              <w:t>на</w:t>
            </w:r>
            <w:r w:rsidRPr="000F6DCC">
              <w:rPr>
                <w:color w:val="000000" w:themeColor="text1"/>
                <w:sz w:val="22"/>
                <w:lang w:val="hy-AM"/>
              </w:rPr>
              <w:t xml:space="preserve"> </w:t>
            </w:r>
            <w:r w:rsidRPr="000F6DCC">
              <w:rPr>
                <w:rFonts w:ascii="Cambria" w:hAnsi="Cambria" w:cs="Cambria"/>
                <w:color w:val="000000" w:themeColor="text1"/>
                <w:sz w:val="22"/>
                <w:lang w:val="hy-AM"/>
              </w:rPr>
              <w:t>месте</w:t>
            </w:r>
            <w:r w:rsidRPr="000F6DCC">
              <w:rPr>
                <w:color w:val="000000" w:themeColor="text1"/>
                <w:sz w:val="22"/>
                <w:lang w:val="hy-AM"/>
              </w:rPr>
              <w:t xml:space="preserve"> </w:t>
            </w:r>
            <w:r w:rsidRPr="000F6DCC">
              <w:rPr>
                <w:rFonts w:ascii="Cambria" w:hAnsi="Cambria" w:cs="Cambria"/>
                <w:color w:val="000000" w:themeColor="text1"/>
                <w:sz w:val="22"/>
                <w:lang w:val="hy-AM"/>
              </w:rPr>
              <w:t>выполнения</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ручного</w:t>
            </w:r>
            <w:r w:rsidRPr="000F6DCC">
              <w:rPr>
                <w:color w:val="000000" w:themeColor="text1"/>
                <w:sz w:val="22"/>
                <w:lang w:val="hy-AM"/>
              </w:rPr>
              <w:t xml:space="preserve"> </w:t>
            </w:r>
            <w:r w:rsidRPr="000F6DCC">
              <w:rPr>
                <w:rFonts w:ascii="Cambria" w:hAnsi="Cambria" w:cs="Cambria"/>
                <w:color w:val="000000" w:themeColor="text1"/>
                <w:sz w:val="22"/>
                <w:lang w:val="hy-AM"/>
              </w:rPr>
              <w:t>ввода</w:t>
            </w:r>
            <w:r w:rsidRPr="000F6DCC">
              <w:rPr>
                <w:color w:val="000000" w:themeColor="text1"/>
                <w:sz w:val="22"/>
                <w:lang w:val="hy-AM"/>
              </w:rPr>
              <w:t>/</w:t>
            </w:r>
            <w:r w:rsidRPr="000F6DCC">
              <w:rPr>
                <w:rFonts w:ascii="Cambria" w:hAnsi="Cambria" w:cs="Cambria"/>
                <w:color w:val="000000" w:themeColor="text1"/>
                <w:sz w:val="22"/>
                <w:lang w:val="hy-AM"/>
              </w:rPr>
              <w:t>исправления</w:t>
            </w:r>
            <w:r w:rsidRPr="000F6DCC">
              <w:rPr>
                <w:color w:val="000000" w:themeColor="text1"/>
                <w:sz w:val="22"/>
                <w:lang w:val="hy-AM"/>
              </w:rPr>
              <w:t xml:space="preserve"> </w:t>
            </w:r>
            <w:r w:rsidRPr="000F6DCC">
              <w:rPr>
                <w:rFonts w:ascii="Cambria" w:hAnsi="Cambria" w:cs="Cambria"/>
                <w:color w:val="000000" w:themeColor="text1"/>
                <w:sz w:val="22"/>
                <w:lang w:val="hy-AM"/>
              </w:rPr>
              <w:t>результатов</w:t>
            </w:r>
            <w:r w:rsidRPr="000F6DCC">
              <w:rPr>
                <w:color w:val="000000" w:themeColor="text1"/>
                <w:sz w:val="22"/>
                <w:lang w:val="hy-AM"/>
              </w:rPr>
              <w:t xml:space="preserve"> </w:t>
            </w:r>
            <w:r w:rsidRPr="000F6DCC">
              <w:rPr>
                <w:rFonts w:ascii="Cambria" w:hAnsi="Cambria" w:cs="Cambria"/>
                <w:color w:val="000000" w:themeColor="text1"/>
                <w:sz w:val="22"/>
                <w:lang w:val="hy-AM"/>
              </w:rPr>
              <w:t>исследования</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Наличие</w:t>
            </w:r>
            <w:r w:rsidRPr="000F6DCC">
              <w:rPr>
                <w:color w:val="000000" w:themeColor="text1"/>
                <w:sz w:val="22"/>
                <w:lang w:val="hy-AM"/>
              </w:rPr>
              <w:t xml:space="preserve"> </w:t>
            </w:r>
            <w:r w:rsidRPr="000F6DCC">
              <w:rPr>
                <w:rFonts w:ascii="Cambria" w:hAnsi="Cambria" w:cs="Cambria"/>
                <w:color w:val="000000" w:themeColor="text1"/>
                <w:sz w:val="22"/>
                <w:lang w:val="hy-AM"/>
              </w:rPr>
              <w:t>оптимизированного</w:t>
            </w:r>
            <w:r w:rsidRPr="000F6DCC">
              <w:rPr>
                <w:color w:val="000000" w:themeColor="text1"/>
                <w:sz w:val="22"/>
                <w:lang w:val="hy-AM"/>
              </w:rPr>
              <w:t xml:space="preserve"> </w:t>
            </w:r>
            <w:r w:rsidRPr="000F6DCC">
              <w:rPr>
                <w:rFonts w:ascii="Cambria" w:hAnsi="Cambria" w:cs="Cambria"/>
                <w:color w:val="000000" w:themeColor="text1"/>
                <w:sz w:val="22"/>
                <w:lang w:val="hy-AM"/>
              </w:rPr>
              <w:t>интерфейса</w:t>
            </w:r>
            <w:r w:rsidRPr="000F6DCC">
              <w:rPr>
                <w:color w:val="000000" w:themeColor="text1"/>
                <w:sz w:val="22"/>
                <w:lang w:val="hy-AM"/>
              </w:rPr>
              <w:t xml:space="preserve"> </w:t>
            </w:r>
            <w:r w:rsidRPr="000F6DCC">
              <w:rPr>
                <w:rFonts w:ascii="Cambria" w:hAnsi="Cambria" w:cs="Cambria"/>
                <w:color w:val="000000" w:themeColor="text1"/>
                <w:sz w:val="22"/>
                <w:lang w:val="hy-AM"/>
              </w:rPr>
              <w:t>для</w:t>
            </w:r>
            <w:r w:rsidRPr="000F6DCC">
              <w:rPr>
                <w:color w:val="000000" w:themeColor="text1"/>
                <w:sz w:val="22"/>
                <w:lang w:val="hy-AM"/>
              </w:rPr>
              <w:t xml:space="preserve"> </w:t>
            </w:r>
            <w:r w:rsidRPr="000F6DCC">
              <w:rPr>
                <w:rFonts w:ascii="Cambria" w:hAnsi="Cambria" w:cs="Cambria"/>
                <w:color w:val="000000" w:themeColor="text1"/>
                <w:sz w:val="22"/>
                <w:lang w:val="hy-AM"/>
              </w:rPr>
              <w:t>ручного</w:t>
            </w:r>
            <w:r w:rsidRPr="000F6DCC">
              <w:rPr>
                <w:color w:val="000000" w:themeColor="text1"/>
                <w:sz w:val="22"/>
                <w:lang w:val="hy-AM"/>
              </w:rPr>
              <w:t xml:space="preserve"> </w:t>
            </w:r>
            <w:r w:rsidRPr="000F6DCC">
              <w:rPr>
                <w:rFonts w:ascii="Cambria" w:hAnsi="Cambria" w:cs="Cambria"/>
                <w:color w:val="000000" w:themeColor="text1"/>
                <w:sz w:val="22"/>
                <w:lang w:val="hy-AM"/>
              </w:rPr>
              <w:t>ввода</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заполнения</w:t>
            </w:r>
            <w:r w:rsidRPr="000F6DCC">
              <w:rPr>
                <w:color w:val="000000" w:themeColor="text1"/>
                <w:sz w:val="22"/>
                <w:lang w:val="hy-AM"/>
              </w:rPr>
              <w:t xml:space="preserve"> </w:t>
            </w:r>
            <w:r w:rsidRPr="000F6DCC">
              <w:rPr>
                <w:rFonts w:ascii="Cambria" w:hAnsi="Cambria" w:cs="Cambria"/>
                <w:color w:val="000000" w:themeColor="text1"/>
                <w:sz w:val="22"/>
                <w:lang w:val="hy-AM"/>
              </w:rPr>
              <w:t>двухуровневых</w:t>
            </w:r>
            <w:r w:rsidRPr="000F6DCC">
              <w:rPr>
                <w:color w:val="000000" w:themeColor="text1"/>
                <w:sz w:val="22"/>
                <w:lang w:val="hy-AM"/>
              </w:rPr>
              <w:t xml:space="preserve"> </w:t>
            </w:r>
            <w:r w:rsidRPr="000F6DCC">
              <w:rPr>
                <w:rFonts w:ascii="Cambria" w:hAnsi="Cambria" w:cs="Cambria"/>
                <w:color w:val="000000" w:themeColor="text1"/>
                <w:sz w:val="22"/>
                <w:lang w:val="hy-AM"/>
              </w:rPr>
              <w:t>индикаторов</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создания</w:t>
            </w:r>
            <w:r w:rsidRPr="000F6DCC">
              <w:rPr>
                <w:color w:val="000000" w:themeColor="text1"/>
                <w:sz w:val="22"/>
                <w:lang w:val="hy-AM"/>
              </w:rPr>
              <w:t xml:space="preserve"> </w:t>
            </w:r>
            <w:r w:rsidRPr="000F6DCC">
              <w:rPr>
                <w:rFonts w:ascii="Cambria" w:hAnsi="Cambria" w:cs="Cambria"/>
                <w:color w:val="000000" w:themeColor="text1"/>
                <w:sz w:val="22"/>
                <w:lang w:val="hy-AM"/>
              </w:rPr>
              <w:t>каталога</w:t>
            </w:r>
            <w:r w:rsidRPr="000F6DCC">
              <w:rPr>
                <w:color w:val="000000" w:themeColor="text1"/>
                <w:sz w:val="22"/>
                <w:lang w:val="hy-AM"/>
              </w:rPr>
              <w:t xml:space="preserve"> </w:t>
            </w:r>
            <w:r w:rsidRPr="000F6DCC">
              <w:rPr>
                <w:rFonts w:ascii="Cambria" w:hAnsi="Cambria" w:cs="Cambria"/>
                <w:color w:val="000000" w:themeColor="text1"/>
                <w:sz w:val="22"/>
                <w:lang w:val="hy-AM"/>
              </w:rPr>
              <w:t>результатов</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rPr>
              <w:t>Возможность</w:t>
            </w:r>
            <w:r w:rsidRPr="000F6DCC">
              <w:rPr>
                <w:color w:val="000000" w:themeColor="text1"/>
                <w:sz w:val="22"/>
              </w:rPr>
              <w:t xml:space="preserve"> </w:t>
            </w:r>
            <w:proofErr w:type="spellStart"/>
            <w:r w:rsidRPr="000F6DCC">
              <w:rPr>
                <w:rFonts w:ascii="Cambria" w:hAnsi="Cambria" w:cs="Cambria"/>
                <w:color w:val="000000" w:themeColor="text1"/>
                <w:sz w:val="22"/>
              </w:rPr>
              <w:t>коментариев</w:t>
            </w:r>
            <w:proofErr w:type="spellEnd"/>
            <w:r w:rsidRPr="000F6DCC">
              <w:rPr>
                <w:color w:val="000000" w:themeColor="text1"/>
                <w:sz w:val="22"/>
              </w:rPr>
              <w:t xml:space="preserve"> </w:t>
            </w:r>
            <w:r w:rsidRPr="000F6DCC">
              <w:rPr>
                <w:rFonts w:ascii="Cambria" w:hAnsi="Cambria" w:cs="Cambria"/>
                <w:color w:val="000000" w:themeColor="text1"/>
                <w:sz w:val="22"/>
              </w:rPr>
              <w:t>к</w:t>
            </w:r>
            <w:r w:rsidRPr="000F6DCC">
              <w:rPr>
                <w:color w:val="000000" w:themeColor="text1"/>
                <w:sz w:val="22"/>
                <w:lang w:val="hy-AM"/>
              </w:rPr>
              <w:t xml:space="preserve"> </w:t>
            </w:r>
            <w:r w:rsidRPr="000F6DCC">
              <w:rPr>
                <w:rFonts w:ascii="Cambria" w:hAnsi="Cambria" w:cs="Cambria"/>
                <w:color w:val="000000" w:themeColor="text1"/>
                <w:sz w:val="22"/>
                <w:lang w:val="hy-AM"/>
              </w:rPr>
              <w:t>результат</w:t>
            </w:r>
            <w:proofErr w:type="spellStart"/>
            <w:r w:rsidRPr="000F6DCC">
              <w:rPr>
                <w:rFonts w:ascii="Cambria" w:hAnsi="Cambria" w:cs="Cambria"/>
                <w:color w:val="000000" w:themeColor="text1"/>
                <w:sz w:val="22"/>
              </w:rPr>
              <w:t>ам</w:t>
            </w:r>
            <w:proofErr w:type="spellEnd"/>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повторения</w:t>
            </w:r>
            <w:r w:rsidRPr="000F6DCC">
              <w:rPr>
                <w:color w:val="000000" w:themeColor="text1"/>
                <w:sz w:val="22"/>
                <w:lang w:val="hy-AM"/>
              </w:rPr>
              <w:t xml:space="preserve"> </w:t>
            </w:r>
            <w:r w:rsidRPr="000F6DCC">
              <w:rPr>
                <w:rFonts w:ascii="Cambria" w:hAnsi="Cambria" w:cs="Cambria"/>
                <w:color w:val="000000" w:themeColor="text1"/>
                <w:sz w:val="22"/>
                <w:lang w:val="hy-AM"/>
              </w:rPr>
              <w:t>аналитической</w:t>
            </w:r>
            <w:r w:rsidRPr="000F6DCC">
              <w:rPr>
                <w:color w:val="000000" w:themeColor="text1"/>
                <w:sz w:val="22"/>
                <w:lang w:val="hy-AM"/>
              </w:rPr>
              <w:t xml:space="preserve"> </w:t>
            </w:r>
            <w:r w:rsidRPr="000F6DCC">
              <w:rPr>
                <w:rFonts w:ascii="Cambria" w:hAnsi="Cambria" w:cs="Cambria"/>
                <w:color w:val="000000" w:themeColor="text1"/>
                <w:sz w:val="22"/>
                <w:lang w:val="hy-AM"/>
              </w:rPr>
              <w:t>фазы</w:t>
            </w:r>
            <w:r w:rsidRPr="000F6DCC">
              <w:rPr>
                <w:color w:val="000000" w:themeColor="text1"/>
                <w:sz w:val="22"/>
                <w:lang w:val="hy-AM"/>
              </w:rPr>
              <w:t xml:space="preserve"> </w:t>
            </w:r>
            <w:r w:rsidRPr="000F6DCC">
              <w:rPr>
                <w:rFonts w:ascii="Cambria" w:hAnsi="Cambria" w:cs="Cambria"/>
                <w:color w:val="000000" w:themeColor="text1"/>
                <w:sz w:val="22"/>
                <w:lang w:val="hy-AM"/>
              </w:rPr>
              <w:t>путем</w:t>
            </w:r>
            <w:r w:rsidRPr="000F6DCC">
              <w:rPr>
                <w:color w:val="000000" w:themeColor="text1"/>
                <w:sz w:val="22"/>
                <w:lang w:val="hy-AM"/>
              </w:rPr>
              <w:t xml:space="preserve"> </w:t>
            </w:r>
            <w:r w:rsidRPr="000F6DCC">
              <w:rPr>
                <w:rFonts w:ascii="Cambria" w:hAnsi="Cambria" w:cs="Cambria"/>
                <w:color w:val="000000" w:themeColor="text1"/>
                <w:sz w:val="22"/>
                <w:lang w:val="hy-AM"/>
              </w:rPr>
              <w:t>сохранения</w:t>
            </w:r>
            <w:r w:rsidRPr="000F6DCC">
              <w:rPr>
                <w:color w:val="000000" w:themeColor="text1"/>
                <w:sz w:val="22"/>
                <w:lang w:val="hy-AM"/>
              </w:rPr>
              <w:t xml:space="preserve"> </w:t>
            </w:r>
            <w:r w:rsidRPr="000F6DCC">
              <w:rPr>
                <w:rFonts w:ascii="Cambria" w:hAnsi="Cambria" w:cs="Cambria"/>
                <w:color w:val="000000" w:themeColor="text1"/>
                <w:sz w:val="22"/>
                <w:lang w:val="hy-AM"/>
              </w:rPr>
              <w:t>предыдущих</w:t>
            </w:r>
            <w:r w:rsidRPr="000F6DCC">
              <w:rPr>
                <w:color w:val="000000" w:themeColor="text1"/>
                <w:sz w:val="22"/>
                <w:lang w:val="hy-AM"/>
              </w:rPr>
              <w:t xml:space="preserve"> </w:t>
            </w:r>
            <w:r w:rsidRPr="000F6DCC">
              <w:rPr>
                <w:rFonts w:ascii="Cambria" w:hAnsi="Cambria" w:cs="Cambria"/>
                <w:color w:val="000000" w:themeColor="text1"/>
                <w:sz w:val="22"/>
                <w:lang w:val="hy-AM"/>
              </w:rPr>
              <w:t>данных</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заполнения</w:t>
            </w:r>
            <w:r w:rsidRPr="000F6DCC">
              <w:rPr>
                <w:color w:val="000000" w:themeColor="text1"/>
                <w:sz w:val="22"/>
                <w:lang w:val="hy-AM"/>
              </w:rPr>
              <w:t xml:space="preserve"> </w:t>
            </w:r>
            <w:r w:rsidRPr="000F6DCC">
              <w:rPr>
                <w:rFonts w:ascii="Cambria" w:hAnsi="Cambria" w:cs="Cambria"/>
                <w:color w:val="000000" w:themeColor="text1"/>
                <w:sz w:val="22"/>
                <w:lang w:val="hy-AM"/>
              </w:rPr>
              <w:t>описательных</w:t>
            </w:r>
            <w:r w:rsidRPr="000F6DCC">
              <w:rPr>
                <w:color w:val="000000" w:themeColor="text1"/>
                <w:sz w:val="22"/>
                <w:lang w:val="hy-AM"/>
              </w:rPr>
              <w:t xml:space="preserve"> </w:t>
            </w:r>
            <w:r w:rsidRPr="000F6DCC">
              <w:rPr>
                <w:rFonts w:ascii="Cambria" w:hAnsi="Cambria" w:cs="Cambria"/>
                <w:color w:val="000000" w:themeColor="text1"/>
                <w:sz w:val="22"/>
                <w:lang w:val="hy-AM"/>
              </w:rPr>
              <w:t>результатов</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создания</w:t>
            </w:r>
            <w:r w:rsidRPr="000F6DCC">
              <w:rPr>
                <w:color w:val="000000" w:themeColor="text1"/>
                <w:sz w:val="22"/>
                <w:lang w:val="hy-AM"/>
              </w:rPr>
              <w:t xml:space="preserve"> </w:t>
            </w:r>
            <w:r w:rsidRPr="000F6DCC">
              <w:rPr>
                <w:rFonts w:ascii="Cambria" w:hAnsi="Cambria" w:cs="Cambria"/>
                <w:color w:val="000000" w:themeColor="text1"/>
                <w:sz w:val="22"/>
                <w:lang w:val="hy-AM"/>
              </w:rPr>
              <w:t>описательных</w:t>
            </w:r>
            <w:r w:rsidRPr="000F6DCC">
              <w:rPr>
                <w:color w:val="000000" w:themeColor="text1"/>
                <w:sz w:val="22"/>
                <w:lang w:val="hy-AM"/>
              </w:rPr>
              <w:t xml:space="preserve"> </w:t>
            </w:r>
            <w:r w:rsidRPr="000F6DCC">
              <w:rPr>
                <w:rFonts w:ascii="Cambria" w:hAnsi="Cambria" w:cs="Cambria"/>
                <w:color w:val="000000" w:themeColor="text1"/>
                <w:sz w:val="22"/>
                <w:lang w:val="hy-AM"/>
              </w:rPr>
              <w:t>шаблонов</w:t>
            </w:r>
            <w:r w:rsidRPr="000F6DCC">
              <w:rPr>
                <w:color w:val="000000" w:themeColor="text1"/>
                <w:sz w:val="22"/>
                <w:lang w:val="hy-AM"/>
              </w:rPr>
              <w:t xml:space="preserve"> </w:t>
            </w:r>
            <w:r w:rsidRPr="000F6DCC">
              <w:rPr>
                <w:rFonts w:ascii="Cambria" w:hAnsi="Cambria" w:cs="Cambria"/>
                <w:color w:val="000000" w:themeColor="text1"/>
                <w:sz w:val="22"/>
                <w:lang w:val="hy-AM"/>
              </w:rPr>
              <w:t>результатов</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сохранения</w:t>
            </w:r>
            <w:r w:rsidRPr="000F6DCC">
              <w:rPr>
                <w:color w:val="000000" w:themeColor="text1"/>
                <w:sz w:val="22"/>
                <w:lang w:val="hy-AM"/>
              </w:rPr>
              <w:t xml:space="preserve"> </w:t>
            </w:r>
            <w:r w:rsidRPr="000F6DCC">
              <w:rPr>
                <w:rFonts w:ascii="Cambria" w:hAnsi="Cambria" w:cs="Cambria"/>
                <w:color w:val="000000" w:themeColor="text1"/>
                <w:sz w:val="22"/>
                <w:lang w:val="hy-AM"/>
              </w:rPr>
              <w:t>внешних</w:t>
            </w:r>
            <w:r w:rsidRPr="000F6DCC">
              <w:rPr>
                <w:color w:val="000000" w:themeColor="text1"/>
                <w:sz w:val="22"/>
                <w:lang w:val="hy-AM"/>
              </w:rPr>
              <w:t xml:space="preserve"> </w:t>
            </w:r>
            <w:r w:rsidRPr="000F6DCC">
              <w:rPr>
                <w:rFonts w:ascii="Cambria" w:hAnsi="Cambria" w:cs="Cambria"/>
                <w:color w:val="000000" w:themeColor="text1"/>
                <w:sz w:val="22"/>
                <w:lang w:val="hy-AM"/>
              </w:rPr>
              <w:t>файлов</w:t>
            </w:r>
            <w:r w:rsidRPr="000F6DCC">
              <w:rPr>
                <w:color w:val="000000" w:themeColor="text1"/>
                <w:sz w:val="22"/>
                <w:lang w:val="hy-AM"/>
              </w:rPr>
              <w:t xml:space="preserve"> </w:t>
            </w:r>
            <w:r w:rsidRPr="000F6DCC">
              <w:rPr>
                <w:rFonts w:ascii="Cambria" w:hAnsi="Cambria" w:cs="Cambria"/>
                <w:color w:val="000000" w:themeColor="text1"/>
                <w:sz w:val="22"/>
                <w:lang w:val="hy-AM"/>
              </w:rPr>
              <w:t>результатов</w:t>
            </w:r>
            <w:r w:rsidRPr="000F6DCC">
              <w:rPr>
                <w:color w:val="000000" w:themeColor="text1"/>
                <w:sz w:val="22"/>
                <w:lang w:val="hy-AM"/>
              </w:rPr>
              <w:t xml:space="preserve"> </w:t>
            </w:r>
            <w:r w:rsidRPr="000F6DCC">
              <w:rPr>
                <w:rFonts w:ascii="Cambria" w:hAnsi="Cambria" w:cs="Cambria"/>
                <w:color w:val="000000" w:themeColor="text1"/>
                <w:sz w:val="22"/>
                <w:lang w:val="hy-AM"/>
              </w:rPr>
              <w:t>исследований</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автоматического</w:t>
            </w:r>
            <w:r w:rsidRPr="000F6DCC">
              <w:rPr>
                <w:color w:val="000000" w:themeColor="text1"/>
                <w:sz w:val="22"/>
                <w:lang w:val="hy-AM"/>
              </w:rPr>
              <w:t xml:space="preserve"> </w:t>
            </w:r>
            <w:r w:rsidRPr="000F6DCC">
              <w:rPr>
                <w:rFonts w:ascii="Cambria" w:hAnsi="Cambria" w:cs="Cambria"/>
                <w:color w:val="000000" w:themeColor="text1"/>
                <w:sz w:val="22"/>
                <w:lang w:val="hy-AM"/>
              </w:rPr>
              <w:t>расчета</w:t>
            </w:r>
            <w:r w:rsidRPr="000F6DCC">
              <w:rPr>
                <w:color w:val="000000" w:themeColor="text1"/>
                <w:sz w:val="22"/>
                <w:lang w:val="hy-AM"/>
              </w:rPr>
              <w:t xml:space="preserve"> </w:t>
            </w:r>
            <w:r w:rsidRPr="000F6DCC">
              <w:rPr>
                <w:rFonts w:ascii="Cambria" w:hAnsi="Cambria" w:cs="Cambria"/>
                <w:color w:val="000000" w:themeColor="text1"/>
                <w:sz w:val="22"/>
                <w:lang w:val="hy-AM"/>
              </w:rPr>
              <w:t>расчетных</w:t>
            </w:r>
            <w:r w:rsidRPr="000F6DCC">
              <w:rPr>
                <w:color w:val="000000" w:themeColor="text1"/>
                <w:sz w:val="22"/>
                <w:lang w:val="hy-AM"/>
              </w:rPr>
              <w:t xml:space="preserve"> </w:t>
            </w:r>
            <w:r w:rsidRPr="000F6DCC">
              <w:rPr>
                <w:rFonts w:ascii="Cambria" w:hAnsi="Cambria" w:cs="Cambria"/>
                <w:color w:val="000000" w:themeColor="text1"/>
                <w:sz w:val="22"/>
                <w:lang w:val="hy-AM"/>
              </w:rPr>
              <w:t>показателей</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автоматического</w:t>
            </w:r>
            <w:r w:rsidRPr="000F6DCC">
              <w:rPr>
                <w:color w:val="000000" w:themeColor="text1"/>
                <w:sz w:val="22"/>
                <w:lang w:val="hy-AM"/>
              </w:rPr>
              <w:t xml:space="preserve"> </w:t>
            </w:r>
            <w:r w:rsidRPr="000F6DCC">
              <w:rPr>
                <w:rFonts w:ascii="Cambria" w:hAnsi="Cambria" w:cs="Cambria"/>
                <w:color w:val="000000" w:themeColor="text1"/>
                <w:sz w:val="22"/>
                <w:lang w:val="hy-AM"/>
              </w:rPr>
              <w:t>определения</w:t>
            </w:r>
            <w:r w:rsidRPr="000F6DCC">
              <w:rPr>
                <w:color w:val="000000" w:themeColor="text1"/>
                <w:sz w:val="22"/>
                <w:lang w:val="hy-AM"/>
              </w:rPr>
              <w:t xml:space="preserve"> </w:t>
            </w:r>
            <w:r w:rsidRPr="000F6DCC">
              <w:rPr>
                <w:rFonts w:ascii="Cambria" w:hAnsi="Cambria" w:cs="Cambria"/>
                <w:color w:val="000000" w:themeColor="text1"/>
                <w:sz w:val="22"/>
                <w:lang w:val="hy-AM"/>
              </w:rPr>
              <w:t>соответствия</w:t>
            </w:r>
            <w:r w:rsidRPr="000F6DCC">
              <w:rPr>
                <w:color w:val="000000" w:themeColor="text1"/>
                <w:sz w:val="22"/>
                <w:lang w:val="hy-AM"/>
              </w:rPr>
              <w:t xml:space="preserve"> </w:t>
            </w:r>
            <w:r w:rsidRPr="000F6DCC">
              <w:rPr>
                <w:rFonts w:ascii="Cambria" w:hAnsi="Cambria" w:cs="Cambria"/>
                <w:color w:val="000000" w:themeColor="text1"/>
                <w:sz w:val="22"/>
                <w:lang w:val="hy-AM"/>
              </w:rPr>
              <w:t>результата</w:t>
            </w:r>
            <w:r w:rsidRPr="000F6DCC">
              <w:rPr>
                <w:color w:val="000000" w:themeColor="text1"/>
                <w:sz w:val="22"/>
                <w:lang w:val="hy-AM"/>
              </w:rPr>
              <w:t xml:space="preserve"> </w:t>
            </w:r>
            <w:r w:rsidRPr="000F6DCC">
              <w:rPr>
                <w:rFonts w:ascii="Cambria" w:hAnsi="Cambria" w:cs="Cambria"/>
                <w:color w:val="000000" w:themeColor="text1"/>
                <w:sz w:val="22"/>
                <w:lang w:val="hy-AM"/>
              </w:rPr>
              <w:t>теста</w:t>
            </w:r>
            <w:r w:rsidRPr="000F6DCC">
              <w:rPr>
                <w:color w:val="000000" w:themeColor="text1"/>
                <w:sz w:val="22"/>
                <w:lang w:val="hy-AM"/>
              </w:rPr>
              <w:t xml:space="preserve"> </w:t>
            </w:r>
            <w:r w:rsidRPr="000F6DCC">
              <w:rPr>
                <w:rFonts w:ascii="Cambria" w:hAnsi="Cambria" w:cs="Cambria"/>
                <w:color w:val="000000" w:themeColor="text1"/>
                <w:sz w:val="22"/>
                <w:lang w:val="hy-AM"/>
              </w:rPr>
              <w:t>референтному</w:t>
            </w:r>
            <w:r w:rsidRPr="000F6DCC">
              <w:rPr>
                <w:color w:val="000000" w:themeColor="text1"/>
                <w:sz w:val="22"/>
                <w:lang w:val="hy-AM"/>
              </w:rPr>
              <w:t xml:space="preserve"> </w:t>
            </w:r>
            <w:r w:rsidRPr="000F6DCC">
              <w:rPr>
                <w:rFonts w:ascii="Cambria" w:hAnsi="Cambria" w:cs="Cambria"/>
                <w:color w:val="000000" w:themeColor="text1"/>
                <w:sz w:val="22"/>
                <w:lang w:val="hy-AM"/>
              </w:rPr>
              <w:t>диапазону</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вручную</w:t>
            </w:r>
            <w:r w:rsidRPr="000F6DCC">
              <w:rPr>
                <w:color w:val="000000" w:themeColor="text1"/>
                <w:sz w:val="22"/>
                <w:lang w:val="hy-AM"/>
              </w:rPr>
              <w:t xml:space="preserve"> </w:t>
            </w:r>
            <w:r w:rsidRPr="000F6DCC">
              <w:rPr>
                <w:rFonts w:ascii="Cambria" w:hAnsi="Cambria" w:cs="Cambria"/>
                <w:color w:val="000000" w:themeColor="text1"/>
                <w:sz w:val="22"/>
                <w:lang w:val="hy-AM"/>
              </w:rPr>
              <w:t>проверить</w:t>
            </w:r>
            <w:r w:rsidRPr="000F6DCC">
              <w:rPr>
                <w:color w:val="000000" w:themeColor="text1"/>
                <w:sz w:val="22"/>
                <w:lang w:val="hy-AM"/>
              </w:rPr>
              <w:t xml:space="preserve">, </w:t>
            </w:r>
            <w:r w:rsidRPr="000F6DCC">
              <w:rPr>
                <w:rFonts w:ascii="Cambria" w:hAnsi="Cambria" w:cs="Cambria"/>
                <w:color w:val="000000" w:themeColor="text1"/>
                <w:sz w:val="22"/>
                <w:lang w:val="hy-AM"/>
              </w:rPr>
              <w:t>находится</w:t>
            </w:r>
            <w:r w:rsidRPr="000F6DCC">
              <w:rPr>
                <w:color w:val="000000" w:themeColor="text1"/>
                <w:sz w:val="22"/>
                <w:lang w:val="hy-AM"/>
              </w:rPr>
              <w:t xml:space="preserve"> </w:t>
            </w:r>
            <w:r w:rsidRPr="000F6DCC">
              <w:rPr>
                <w:rFonts w:ascii="Cambria" w:hAnsi="Cambria" w:cs="Cambria"/>
                <w:color w:val="000000" w:themeColor="text1"/>
                <w:sz w:val="22"/>
                <w:lang w:val="hy-AM"/>
              </w:rPr>
              <w:t>ли</w:t>
            </w:r>
            <w:r w:rsidRPr="000F6DCC">
              <w:rPr>
                <w:color w:val="000000" w:themeColor="text1"/>
                <w:sz w:val="22"/>
                <w:lang w:val="hy-AM"/>
              </w:rPr>
              <w:t xml:space="preserve"> </w:t>
            </w:r>
            <w:r w:rsidRPr="000F6DCC">
              <w:rPr>
                <w:rFonts w:ascii="Cambria" w:hAnsi="Cambria" w:cs="Cambria"/>
                <w:color w:val="000000" w:themeColor="text1"/>
                <w:sz w:val="22"/>
                <w:lang w:val="hy-AM"/>
              </w:rPr>
              <w:t>результат</w:t>
            </w:r>
            <w:r w:rsidRPr="000F6DCC">
              <w:rPr>
                <w:color w:val="000000" w:themeColor="text1"/>
                <w:sz w:val="22"/>
                <w:lang w:val="hy-AM"/>
              </w:rPr>
              <w:t xml:space="preserve"> </w:t>
            </w:r>
            <w:r w:rsidRPr="000F6DCC">
              <w:rPr>
                <w:rFonts w:ascii="Cambria" w:hAnsi="Cambria" w:cs="Cambria"/>
                <w:color w:val="000000" w:themeColor="text1"/>
                <w:sz w:val="22"/>
                <w:lang w:val="hy-AM"/>
              </w:rPr>
              <w:t>теста</w:t>
            </w:r>
            <w:r w:rsidRPr="000F6DCC">
              <w:rPr>
                <w:color w:val="000000" w:themeColor="text1"/>
                <w:sz w:val="22"/>
                <w:lang w:val="hy-AM"/>
              </w:rPr>
              <w:t xml:space="preserve"> </w:t>
            </w:r>
            <w:r w:rsidRPr="000F6DCC">
              <w:rPr>
                <w:rFonts w:ascii="Cambria" w:hAnsi="Cambria" w:cs="Cambria"/>
                <w:color w:val="000000" w:themeColor="text1"/>
                <w:sz w:val="22"/>
                <w:lang w:val="hy-AM"/>
              </w:rPr>
              <w:t>в</w:t>
            </w:r>
            <w:r w:rsidRPr="000F6DCC">
              <w:rPr>
                <w:color w:val="000000" w:themeColor="text1"/>
                <w:sz w:val="22"/>
                <w:lang w:val="hy-AM"/>
              </w:rPr>
              <w:t xml:space="preserve"> </w:t>
            </w:r>
            <w:r w:rsidRPr="000F6DCC">
              <w:rPr>
                <w:rFonts w:ascii="Cambria" w:hAnsi="Cambria" w:cs="Cambria"/>
                <w:color w:val="000000" w:themeColor="text1"/>
                <w:sz w:val="22"/>
                <w:lang w:val="hy-AM"/>
              </w:rPr>
              <w:t>пределах</w:t>
            </w:r>
            <w:r w:rsidRPr="000F6DCC">
              <w:rPr>
                <w:color w:val="000000" w:themeColor="text1"/>
                <w:sz w:val="22"/>
                <w:lang w:val="hy-AM"/>
              </w:rPr>
              <w:t xml:space="preserve"> </w:t>
            </w:r>
            <w:r w:rsidRPr="000F6DCC">
              <w:rPr>
                <w:rFonts w:ascii="Cambria" w:hAnsi="Cambria" w:cs="Cambria"/>
                <w:color w:val="000000" w:themeColor="text1"/>
                <w:sz w:val="22"/>
                <w:lang w:val="hy-AM"/>
              </w:rPr>
              <w:t>контрольного</w:t>
            </w:r>
            <w:r w:rsidRPr="000F6DCC">
              <w:rPr>
                <w:color w:val="000000" w:themeColor="text1"/>
                <w:sz w:val="22"/>
                <w:lang w:val="hy-AM"/>
              </w:rPr>
              <w:t xml:space="preserve"> </w:t>
            </w:r>
            <w:r w:rsidRPr="000F6DCC">
              <w:rPr>
                <w:rFonts w:ascii="Cambria" w:hAnsi="Cambria" w:cs="Cambria"/>
                <w:color w:val="000000" w:themeColor="text1"/>
                <w:sz w:val="22"/>
                <w:lang w:val="hy-AM"/>
              </w:rPr>
              <w:t>диапазона</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Наличие</w:t>
            </w:r>
            <w:r w:rsidRPr="000F6DCC">
              <w:rPr>
                <w:color w:val="000000" w:themeColor="text1"/>
                <w:sz w:val="22"/>
                <w:lang w:val="hy-AM"/>
              </w:rPr>
              <w:t xml:space="preserve"> </w:t>
            </w:r>
            <w:r w:rsidRPr="000F6DCC">
              <w:rPr>
                <w:rFonts w:ascii="Cambria" w:hAnsi="Cambria" w:cs="Cambria"/>
                <w:color w:val="000000" w:themeColor="text1"/>
                <w:sz w:val="22"/>
                <w:lang w:val="hy-AM"/>
              </w:rPr>
              <w:t>автоматической</w:t>
            </w:r>
            <w:r w:rsidRPr="000F6DCC">
              <w:rPr>
                <w:color w:val="000000" w:themeColor="text1"/>
                <w:sz w:val="22"/>
                <w:lang w:val="hy-AM"/>
              </w:rPr>
              <w:t xml:space="preserve"> </w:t>
            </w:r>
            <w:r w:rsidRPr="000F6DCC">
              <w:rPr>
                <w:rFonts w:ascii="Cambria" w:hAnsi="Cambria" w:cs="Cambria"/>
                <w:color w:val="000000" w:themeColor="text1"/>
                <w:sz w:val="22"/>
                <w:lang w:val="hy-AM"/>
              </w:rPr>
              <w:t>проверки</w:t>
            </w:r>
            <w:r w:rsidRPr="000F6DCC">
              <w:rPr>
                <w:color w:val="000000" w:themeColor="text1"/>
                <w:sz w:val="22"/>
                <w:lang w:val="hy-AM"/>
              </w:rPr>
              <w:t xml:space="preserve"> </w:t>
            </w:r>
            <w:r w:rsidRPr="000F6DCC">
              <w:rPr>
                <w:rFonts w:ascii="Cambria" w:hAnsi="Cambria" w:cs="Cambria"/>
                <w:color w:val="000000" w:themeColor="text1"/>
                <w:sz w:val="22"/>
                <w:lang w:val="hy-AM"/>
              </w:rPr>
              <w:t>результатов</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Наличие</w:t>
            </w:r>
            <w:r w:rsidRPr="000F6DCC">
              <w:rPr>
                <w:color w:val="000000" w:themeColor="text1"/>
                <w:sz w:val="22"/>
                <w:lang w:val="hy-AM"/>
              </w:rPr>
              <w:t xml:space="preserve"> </w:t>
            </w:r>
            <w:r w:rsidRPr="000F6DCC">
              <w:rPr>
                <w:rFonts w:ascii="Cambria" w:hAnsi="Cambria" w:cs="Cambria"/>
                <w:color w:val="000000" w:themeColor="text1"/>
                <w:sz w:val="22"/>
                <w:lang w:val="hy-AM"/>
              </w:rPr>
              <w:t>ручной</w:t>
            </w:r>
            <w:r w:rsidRPr="000F6DCC">
              <w:rPr>
                <w:color w:val="000000" w:themeColor="text1"/>
                <w:sz w:val="22"/>
                <w:lang w:val="hy-AM"/>
              </w:rPr>
              <w:t xml:space="preserve"> </w:t>
            </w:r>
            <w:r w:rsidRPr="000F6DCC">
              <w:rPr>
                <w:rFonts w:ascii="Cambria" w:hAnsi="Cambria" w:cs="Cambria"/>
                <w:color w:val="000000" w:themeColor="text1"/>
                <w:sz w:val="22"/>
                <w:lang w:val="hy-AM"/>
              </w:rPr>
              <w:t>проверки</w:t>
            </w:r>
            <w:r w:rsidRPr="000F6DCC">
              <w:rPr>
                <w:color w:val="000000" w:themeColor="text1"/>
                <w:sz w:val="22"/>
                <w:lang w:val="hy-AM"/>
              </w:rPr>
              <w:t xml:space="preserve"> </w:t>
            </w:r>
            <w:r w:rsidRPr="000F6DCC">
              <w:rPr>
                <w:rFonts w:ascii="Cambria" w:hAnsi="Cambria" w:cs="Cambria"/>
                <w:color w:val="000000" w:themeColor="text1"/>
                <w:sz w:val="22"/>
                <w:lang w:val="hy-AM"/>
              </w:rPr>
              <w:t>результатов</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Наличие</w:t>
            </w:r>
            <w:r w:rsidRPr="000F6DCC">
              <w:rPr>
                <w:color w:val="000000" w:themeColor="text1"/>
                <w:sz w:val="22"/>
                <w:lang w:val="hy-AM"/>
              </w:rPr>
              <w:t xml:space="preserve"> </w:t>
            </w:r>
            <w:r w:rsidRPr="000F6DCC">
              <w:rPr>
                <w:rFonts w:ascii="Cambria" w:hAnsi="Cambria" w:cs="Cambria"/>
                <w:color w:val="000000" w:themeColor="text1"/>
                <w:sz w:val="22"/>
                <w:lang w:val="hy-AM"/>
              </w:rPr>
              <w:t>многоуровневой</w:t>
            </w:r>
            <w:r w:rsidRPr="000F6DCC">
              <w:rPr>
                <w:color w:val="000000" w:themeColor="text1"/>
                <w:sz w:val="22"/>
                <w:lang w:val="hy-AM"/>
              </w:rPr>
              <w:t xml:space="preserve"> </w:t>
            </w:r>
            <w:r w:rsidRPr="000F6DCC">
              <w:rPr>
                <w:rFonts w:ascii="Cambria" w:hAnsi="Cambria" w:cs="Cambria"/>
                <w:color w:val="000000" w:themeColor="text1"/>
                <w:sz w:val="22"/>
                <w:lang w:val="hy-AM"/>
              </w:rPr>
              <w:t>проверки</w:t>
            </w:r>
            <w:r w:rsidRPr="000F6DCC">
              <w:rPr>
                <w:color w:val="000000" w:themeColor="text1"/>
                <w:sz w:val="22"/>
                <w:lang w:val="hy-AM"/>
              </w:rPr>
              <w:t xml:space="preserve"> </w:t>
            </w:r>
            <w:r w:rsidRPr="000F6DCC">
              <w:rPr>
                <w:rFonts w:ascii="Cambria" w:hAnsi="Cambria" w:cs="Cambria"/>
                <w:color w:val="000000" w:themeColor="text1"/>
                <w:sz w:val="22"/>
                <w:lang w:val="hy-AM"/>
              </w:rPr>
              <w:t>результатов</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Наличие</w:t>
            </w:r>
            <w:r w:rsidRPr="000F6DCC">
              <w:rPr>
                <w:color w:val="000000" w:themeColor="text1"/>
                <w:sz w:val="22"/>
                <w:lang w:val="hy-AM"/>
              </w:rPr>
              <w:t xml:space="preserve"> </w:t>
            </w:r>
            <w:r w:rsidRPr="000F6DCC">
              <w:rPr>
                <w:rFonts w:ascii="Cambria" w:hAnsi="Cambria" w:cs="Cambria"/>
                <w:color w:val="000000" w:themeColor="text1"/>
                <w:sz w:val="22"/>
                <w:lang w:val="hy-AM"/>
              </w:rPr>
              <w:t>возможности</w:t>
            </w:r>
            <w:r w:rsidRPr="000F6DCC">
              <w:rPr>
                <w:color w:val="000000" w:themeColor="text1"/>
                <w:sz w:val="22"/>
                <w:lang w:val="hy-AM"/>
              </w:rPr>
              <w:t xml:space="preserve"> </w:t>
            </w:r>
            <w:r w:rsidRPr="000F6DCC">
              <w:rPr>
                <w:rFonts w:ascii="Cambria" w:hAnsi="Cambria" w:cs="Cambria"/>
                <w:color w:val="000000" w:themeColor="text1"/>
                <w:sz w:val="22"/>
                <w:lang w:val="hy-AM"/>
              </w:rPr>
              <w:t>автоматического</w:t>
            </w:r>
            <w:r w:rsidRPr="000F6DCC">
              <w:rPr>
                <w:color w:val="000000" w:themeColor="text1"/>
                <w:sz w:val="22"/>
                <w:lang w:val="hy-AM"/>
              </w:rPr>
              <w:t xml:space="preserve"> </w:t>
            </w:r>
            <w:r w:rsidRPr="000F6DCC">
              <w:rPr>
                <w:rFonts w:ascii="Cambria" w:hAnsi="Cambria" w:cs="Cambria"/>
                <w:color w:val="000000" w:themeColor="text1"/>
                <w:sz w:val="22"/>
                <w:lang w:val="hy-AM"/>
              </w:rPr>
              <w:t>определения</w:t>
            </w:r>
            <w:r w:rsidRPr="000F6DCC">
              <w:rPr>
                <w:color w:val="000000" w:themeColor="text1"/>
                <w:sz w:val="22"/>
                <w:lang w:val="hy-AM"/>
              </w:rPr>
              <w:t xml:space="preserve"> </w:t>
            </w:r>
            <w:r w:rsidRPr="000F6DCC">
              <w:rPr>
                <w:rFonts w:ascii="Cambria" w:hAnsi="Cambria" w:cs="Cambria"/>
                <w:color w:val="000000" w:themeColor="text1"/>
                <w:sz w:val="22"/>
                <w:lang w:val="hy-AM"/>
              </w:rPr>
              <w:t>исполнителя</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Наличие</w:t>
            </w:r>
            <w:r w:rsidRPr="000F6DCC">
              <w:rPr>
                <w:color w:val="000000" w:themeColor="text1"/>
                <w:sz w:val="22"/>
                <w:lang w:val="hy-AM"/>
              </w:rPr>
              <w:t xml:space="preserve"> </w:t>
            </w:r>
            <w:r w:rsidRPr="000F6DCC">
              <w:rPr>
                <w:rFonts w:ascii="Cambria" w:hAnsi="Cambria" w:cs="Cambria"/>
                <w:color w:val="000000" w:themeColor="text1"/>
                <w:sz w:val="22"/>
                <w:lang w:val="hy-AM"/>
              </w:rPr>
              <w:t>возможности</w:t>
            </w:r>
            <w:r w:rsidRPr="000F6DCC">
              <w:rPr>
                <w:color w:val="000000" w:themeColor="text1"/>
                <w:sz w:val="22"/>
                <w:lang w:val="hy-AM"/>
              </w:rPr>
              <w:t xml:space="preserve"> </w:t>
            </w:r>
            <w:r w:rsidRPr="000F6DCC">
              <w:rPr>
                <w:rFonts w:ascii="Cambria" w:hAnsi="Cambria" w:cs="Cambria"/>
                <w:color w:val="000000" w:themeColor="text1"/>
                <w:sz w:val="22"/>
                <w:lang w:val="hy-AM"/>
              </w:rPr>
              <w:t>автоматического</w:t>
            </w:r>
            <w:r w:rsidRPr="000F6DCC">
              <w:rPr>
                <w:color w:val="000000" w:themeColor="text1"/>
                <w:sz w:val="22"/>
                <w:lang w:val="hy-AM"/>
              </w:rPr>
              <w:t xml:space="preserve"> </w:t>
            </w:r>
            <w:r w:rsidRPr="000F6DCC">
              <w:rPr>
                <w:rFonts w:ascii="Cambria" w:hAnsi="Cambria" w:cs="Cambria"/>
                <w:color w:val="000000" w:themeColor="text1"/>
                <w:sz w:val="22"/>
                <w:lang w:val="hy-AM"/>
              </w:rPr>
              <w:t>определения</w:t>
            </w:r>
            <w:r w:rsidRPr="000F6DCC">
              <w:rPr>
                <w:color w:val="000000" w:themeColor="text1"/>
                <w:sz w:val="22"/>
                <w:lang w:val="hy-AM"/>
              </w:rPr>
              <w:t xml:space="preserve"> </w:t>
            </w:r>
            <w:r w:rsidRPr="000F6DCC">
              <w:rPr>
                <w:rFonts w:ascii="Cambria" w:hAnsi="Cambria" w:cs="Cambria"/>
                <w:color w:val="000000" w:themeColor="text1"/>
                <w:sz w:val="22"/>
                <w:lang w:val="hy-AM"/>
              </w:rPr>
              <w:t>утверждающего</w:t>
            </w:r>
            <w:r w:rsidRPr="000F6DCC">
              <w:rPr>
                <w:color w:val="000000" w:themeColor="text1"/>
                <w:sz w:val="22"/>
                <w:lang w:val="hy-AM"/>
              </w:rPr>
              <w:t xml:space="preserve"> </w:t>
            </w:r>
            <w:r w:rsidRPr="000F6DCC">
              <w:rPr>
                <w:rFonts w:ascii="Cambria" w:hAnsi="Cambria" w:cs="Cambria"/>
                <w:color w:val="000000" w:themeColor="text1"/>
                <w:sz w:val="22"/>
                <w:lang w:val="hy-AM"/>
              </w:rPr>
              <w:t>сотрудника</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установки</w:t>
            </w:r>
            <w:r w:rsidRPr="000F6DCC">
              <w:rPr>
                <w:color w:val="000000" w:themeColor="text1"/>
                <w:sz w:val="22"/>
                <w:lang w:val="hy-AM"/>
              </w:rPr>
              <w:t xml:space="preserve"> </w:t>
            </w:r>
            <w:r w:rsidRPr="000F6DCC">
              <w:rPr>
                <w:rFonts w:ascii="Cambria" w:hAnsi="Cambria" w:cs="Cambria"/>
                <w:color w:val="000000" w:themeColor="text1"/>
                <w:sz w:val="22"/>
                <w:lang w:val="hy-AM"/>
              </w:rPr>
              <w:t>даты</w:t>
            </w:r>
            <w:r w:rsidRPr="000F6DCC">
              <w:rPr>
                <w:color w:val="000000" w:themeColor="text1"/>
                <w:sz w:val="22"/>
                <w:lang w:val="hy-AM"/>
              </w:rPr>
              <w:t xml:space="preserve"> </w:t>
            </w:r>
            <w:r w:rsidRPr="000F6DCC">
              <w:rPr>
                <w:rFonts w:ascii="Cambria" w:hAnsi="Cambria" w:cs="Cambria"/>
                <w:color w:val="000000" w:themeColor="text1"/>
                <w:sz w:val="22"/>
                <w:lang w:val="hy-AM"/>
              </w:rPr>
              <w:t>и</w:t>
            </w:r>
            <w:r w:rsidRPr="000F6DCC">
              <w:rPr>
                <w:color w:val="000000" w:themeColor="text1"/>
                <w:sz w:val="22"/>
                <w:lang w:val="hy-AM"/>
              </w:rPr>
              <w:t xml:space="preserve"> </w:t>
            </w:r>
            <w:r w:rsidRPr="000F6DCC">
              <w:rPr>
                <w:rFonts w:ascii="Cambria" w:hAnsi="Cambria" w:cs="Cambria"/>
                <w:color w:val="000000" w:themeColor="text1"/>
                <w:sz w:val="22"/>
                <w:lang w:val="hy-AM"/>
              </w:rPr>
              <w:t>времени</w:t>
            </w:r>
            <w:r w:rsidRPr="000F6DCC">
              <w:rPr>
                <w:color w:val="000000" w:themeColor="text1"/>
                <w:sz w:val="22"/>
                <w:lang w:val="hy-AM"/>
              </w:rPr>
              <w:t xml:space="preserve"> </w:t>
            </w:r>
            <w:r w:rsidRPr="000F6DCC">
              <w:rPr>
                <w:rFonts w:ascii="Cambria" w:hAnsi="Cambria" w:cs="Cambria"/>
                <w:color w:val="000000" w:themeColor="text1"/>
                <w:sz w:val="22"/>
                <w:lang w:val="hy-AM"/>
              </w:rPr>
              <w:t>постобработки</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установки</w:t>
            </w:r>
            <w:r w:rsidRPr="000F6DCC">
              <w:rPr>
                <w:color w:val="000000" w:themeColor="text1"/>
                <w:sz w:val="22"/>
                <w:lang w:val="hy-AM"/>
              </w:rPr>
              <w:t xml:space="preserve"> </w:t>
            </w:r>
            <w:r w:rsidRPr="000F6DCC">
              <w:rPr>
                <w:rFonts w:ascii="Cambria" w:hAnsi="Cambria" w:cs="Cambria"/>
                <w:color w:val="000000" w:themeColor="text1"/>
                <w:sz w:val="22"/>
                <w:lang w:val="hy-AM"/>
              </w:rPr>
              <w:t>даты</w:t>
            </w:r>
            <w:r w:rsidRPr="000F6DCC">
              <w:rPr>
                <w:color w:val="000000" w:themeColor="text1"/>
                <w:sz w:val="22"/>
                <w:lang w:val="hy-AM"/>
              </w:rPr>
              <w:t xml:space="preserve"> </w:t>
            </w:r>
            <w:r w:rsidRPr="000F6DCC">
              <w:rPr>
                <w:rFonts w:ascii="Cambria" w:hAnsi="Cambria" w:cs="Cambria"/>
                <w:color w:val="000000" w:themeColor="text1"/>
                <w:sz w:val="22"/>
                <w:lang w:val="hy-AM"/>
              </w:rPr>
              <w:t>и</w:t>
            </w:r>
            <w:r w:rsidRPr="000F6DCC">
              <w:rPr>
                <w:color w:val="000000" w:themeColor="text1"/>
                <w:sz w:val="22"/>
                <w:lang w:val="hy-AM"/>
              </w:rPr>
              <w:t xml:space="preserve"> </w:t>
            </w:r>
            <w:r w:rsidRPr="000F6DCC">
              <w:rPr>
                <w:rFonts w:ascii="Cambria" w:hAnsi="Cambria" w:cs="Cambria"/>
                <w:color w:val="000000" w:themeColor="text1"/>
                <w:sz w:val="22"/>
                <w:lang w:val="hy-AM"/>
              </w:rPr>
              <w:t>времени</w:t>
            </w:r>
            <w:r w:rsidRPr="000F6DCC">
              <w:rPr>
                <w:color w:val="000000" w:themeColor="text1"/>
                <w:sz w:val="22"/>
                <w:lang w:val="hy-AM"/>
              </w:rPr>
              <w:t xml:space="preserve"> </w:t>
            </w:r>
            <w:r w:rsidRPr="000F6DCC">
              <w:rPr>
                <w:rFonts w:ascii="Cambria" w:hAnsi="Cambria" w:cs="Cambria"/>
                <w:color w:val="000000" w:themeColor="text1"/>
                <w:sz w:val="22"/>
                <w:lang w:val="hy-AM"/>
              </w:rPr>
              <w:t>проверки</w:t>
            </w:r>
            <w:r w:rsidRPr="000F6DCC">
              <w:rPr>
                <w:color w:val="000000" w:themeColor="text1"/>
                <w:sz w:val="22"/>
                <w:lang w:val="hy-AM"/>
              </w:rPr>
              <w:t xml:space="preserve"> </w:t>
            </w:r>
            <w:r w:rsidRPr="000F6DCC">
              <w:rPr>
                <w:rFonts w:ascii="Cambria" w:hAnsi="Cambria" w:cs="Cambria"/>
                <w:color w:val="000000" w:themeColor="text1"/>
                <w:sz w:val="22"/>
                <w:lang w:val="hy-AM"/>
              </w:rPr>
              <w:t>после</w:t>
            </w:r>
            <w:r w:rsidRPr="000F6DCC">
              <w:rPr>
                <w:color w:val="000000" w:themeColor="text1"/>
                <w:sz w:val="22"/>
                <w:lang w:val="hy-AM"/>
              </w:rPr>
              <w:t xml:space="preserve"> </w:t>
            </w:r>
            <w:r w:rsidRPr="000F6DCC">
              <w:rPr>
                <w:rFonts w:ascii="Cambria" w:hAnsi="Cambria" w:cs="Cambria"/>
                <w:color w:val="000000" w:themeColor="text1"/>
                <w:sz w:val="22"/>
                <w:lang w:val="hy-AM"/>
              </w:rPr>
              <w:t>доставки</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создания</w:t>
            </w:r>
            <w:r w:rsidRPr="000F6DCC">
              <w:rPr>
                <w:color w:val="000000" w:themeColor="text1"/>
                <w:sz w:val="22"/>
                <w:lang w:val="hy-AM"/>
              </w:rPr>
              <w:t xml:space="preserve"> </w:t>
            </w:r>
            <w:r w:rsidRPr="000F6DCC">
              <w:rPr>
                <w:rFonts w:ascii="Cambria" w:hAnsi="Cambria" w:cs="Cambria"/>
                <w:color w:val="000000" w:themeColor="text1"/>
                <w:sz w:val="22"/>
                <w:lang w:val="hy-AM"/>
              </w:rPr>
              <w:t>различных</w:t>
            </w:r>
            <w:r w:rsidRPr="000F6DCC">
              <w:rPr>
                <w:color w:val="000000" w:themeColor="text1"/>
                <w:sz w:val="22"/>
                <w:lang w:val="hy-AM"/>
              </w:rPr>
              <w:t xml:space="preserve"> </w:t>
            </w:r>
            <w:r w:rsidRPr="000F6DCC">
              <w:rPr>
                <w:rFonts w:ascii="Cambria" w:hAnsi="Cambria" w:cs="Cambria"/>
                <w:color w:val="000000" w:themeColor="text1"/>
                <w:sz w:val="22"/>
                <w:lang w:val="hy-AM"/>
              </w:rPr>
              <w:t>шаблонов</w:t>
            </w:r>
            <w:r w:rsidRPr="000F6DCC">
              <w:rPr>
                <w:color w:val="000000" w:themeColor="text1"/>
                <w:sz w:val="22"/>
                <w:lang w:val="hy-AM"/>
              </w:rPr>
              <w:t xml:space="preserve"> </w:t>
            </w:r>
            <w:r w:rsidRPr="000F6DCC">
              <w:rPr>
                <w:rFonts w:ascii="Cambria" w:hAnsi="Cambria" w:cs="Cambria"/>
                <w:color w:val="000000" w:themeColor="text1"/>
                <w:sz w:val="22"/>
                <w:lang w:val="hy-AM"/>
              </w:rPr>
              <w:t>для</w:t>
            </w:r>
            <w:r w:rsidRPr="000F6DCC">
              <w:rPr>
                <w:color w:val="000000" w:themeColor="text1"/>
                <w:sz w:val="22"/>
                <w:lang w:val="hy-AM"/>
              </w:rPr>
              <w:t xml:space="preserve"> </w:t>
            </w:r>
            <w:r w:rsidRPr="000F6DCC">
              <w:rPr>
                <w:rFonts w:ascii="Cambria" w:hAnsi="Cambria" w:cs="Cambria"/>
                <w:color w:val="000000" w:themeColor="text1"/>
                <w:sz w:val="22"/>
                <w:lang w:val="hy-AM"/>
              </w:rPr>
              <w:t>форм</w:t>
            </w:r>
            <w:r w:rsidRPr="000F6DCC">
              <w:rPr>
                <w:color w:val="000000" w:themeColor="text1"/>
                <w:sz w:val="22"/>
                <w:lang w:val="hy-AM"/>
              </w:rPr>
              <w:t xml:space="preserve"> </w:t>
            </w:r>
            <w:r w:rsidRPr="000F6DCC">
              <w:rPr>
                <w:rFonts w:ascii="Cambria" w:hAnsi="Cambria" w:cs="Cambria"/>
                <w:color w:val="000000" w:themeColor="text1"/>
                <w:sz w:val="22"/>
                <w:lang w:val="hy-AM"/>
              </w:rPr>
              <w:t>опросов</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Наличие</w:t>
            </w:r>
            <w:r w:rsidRPr="000F6DCC">
              <w:rPr>
                <w:color w:val="000000" w:themeColor="text1"/>
                <w:sz w:val="22"/>
                <w:lang w:val="hy-AM"/>
              </w:rPr>
              <w:t xml:space="preserve"> </w:t>
            </w:r>
            <w:r w:rsidRPr="000F6DCC">
              <w:rPr>
                <w:rFonts w:ascii="Cambria" w:hAnsi="Cambria" w:cs="Cambria"/>
                <w:color w:val="000000" w:themeColor="text1"/>
                <w:sz w:val="22"/>
                <w:lang w:val="hy-AM"/>
              </w:rPr>
              <w:t>возможности</w:t>
            </w:r>
            <w:r w:rsidRPr="000F6DCC">
              <w:rPr>
                <w:color w:val="000000" w:themeColor="text1"/>
                <w:sz w:val="22"/>
                <w:lang w:val="hy-AM"/>
              </w:rPr>
              <w:t xml:space="preserve"> </w:t>
            </w:r>
            <w:r w:rsidRPr="000F6DCC">
              <w:rPr>
                <w:rFonts w:ascii="Cambria" w:hAnsi="Cambria" w:cs="Cambria"/>
                <w:color w:val="000000" w:themeColor="text1"/>
                <w:sz w:val="22"/>
                <w:lang w:val="hy-AM"/>
              </w:rPr>
              <w:t>определения</w:t>
            </w:r>
            <w:r w:rsidRPr="000F6DCC">
              <w:rPr>
                <w:color w:val="000000" w:themeColor="text1"/>
                <w:sz w:val="22"/>
                <w:lang w:val="hy-AM"/>
              </w:rPr>
              <w:t xml:space="preserve"> </w:t>
            </w:r>
            <w:r w:rsidRPr="000F6DCC">
              <w:rPr>
                <w:rFonts w:ascii="Cambria" w:hAnsi="Cambria" w:cs="Cambria"/>
                <w:color w:val="000000" w:themeColor="text1"/>
                <w:sz w:val="22"/>
                <w:lang w:val="hy-AM"/>
              </w:rPr>
              <w:t>автоматического</w:t>
            </w:r>
            <w:r w:rsidRPr="000F6DCC">
              <w:rPr>
                <w:color w:val="000000" w:themeColor="text1"/>
                <w:sz w:val="22"/>
                <w:lang w:val="hy-AM"/>
              </w:rPr>
              <w:t xml:space="preserve"> </w:t>
            </w:r>
            <w:r w:rsidRPr="000F6DCC">
              <w:rPr>
                <w:rFonts w:ascii="Cambria" w:hAnsi="Cambria" w:cs="Cambria"/>
                <w:color w:val="000000" w:themeColor="text1"/>
                <w:sz w:val="22"/>
                <w:lang w:val="hy-AM"/>
              </w:rPr>
              <w:t>отображения</w:t>
            </w:r>
            <w:r w:rsidRPr="000F6DCC">
              <w:rPr>
                <w:color w:val="000000" w:themeColor="text1"/>
                <w:sz w:val="22"/>
                <w:lang w:val="hy-AM"/>
              </w:rPr>
              <w:t xml:space="preserve"> </w:t>
            </w:r>
            <w:r w:rsidRPr="000F6DCC">
              <w:rPr>
                <w:rFonts w:ascii="Cambria" w:hAnsi="Cambria" w:cs="Cambria"/>
                <w:color w:val="000000" w:themeColor="text1"/>
                <w:sz w:val="22"/>
                <w:lang w:val="hy-AM"/>
              </w:rPr>
              <w:t>показателей</w:t>
            </w:r>
            <w:r w:rsidRPr="000F6DCC">
              <w:rPr>
                <w:color w:val="000000" w:themeColor="text1"/>
                <w:sz w:val="22"/>
                <w:lang w:val="hy-AM"/>
              </w:rPr>
              <w:t xml:space="preserve">, </w:t>
            </w:r>
            <w:r w:rsidRPr="000F6DCC">
              <w:rPr>
                <w:rFonts w:ascii="Cambria" w:hAnsi="Cambria" w:cs="Cambria"/>
                <w:color w:val="000000" w:themeColor="text1"/>
                <w:sz w:val="22"/>
                <w:lang w:val="hy-AM"/>
              </w:rPr>
              <w:t>по</w:t>
            </w:r>
            <w:r w:rsidRPr="000F6DCC">
              <w:rPr>
                <w:color w:val="000000" w:themeColor="text1"/>
                <w:sz w:val="22"/>
                <w:lang w:val="hy-AM"/>
              </w:rPr>
              <w:t xml:space="preserve"> </w:t>
            </w:r>
            <w:r w:rsidRPr="000F6DCC">
              <w:rPr>
                <w:rFonts w:ascii="Cambria" w:hAnsi="Cambria" w:cs="Cambria"/>
                <w:color w:val="000000" w:themeColor="text1"/>
                <w:sz w:val="22"/>
                <w:lang w:val="hy-AM"/>
              </w:rPr>
              <w:t>результатам</w:t>
            </w:r>
            <w:r w:rsidRPr="000F6DCC">
              <w:rPr>
                <w:color w:val="000000" w:themeColor="text1"/>
                <w:sz w:val="22"/>
                <w:lang w:val="hy-AM"/>
              </w:rPr>
              <w:t xml:space="preserve"> </w:t>
            </w:r>
            <w:r w:rsidRPr="000F6DCC">
              <w:rPr>
                <w:rFonts w:ascii="Cambria" w:hAnsi="Cambria" w:cs="Cambria"/>
                <w:color w:val="000000" w:themeColor="text1"/>
                <w:sz w:val="22"/>
                <w:lang w:val="hy-AM"/>
              </w:rPr>
              <w:t>опроса</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автоматической</w:t>
            </w:r>
            <w:r w:rsidRPr="000F6DCC">
              <w:rPr>
                <w:color w:val="000000" w:themeColor="text1"/>
                <w:sz w:val="22"/>
                <w:lang w:val="hy-AM"/>
              </w:rPr>
              <w:t xml:space="preserve"> </w:t>
            </w:r>
            <w:r w:rsidRPr="000F6DCC">
              <w:rPr>
                <w:rFonts w:ascii="Cambria" w:hAnsi="Cambria" w:cs="Cambria"/>
                <w:color w:val="000000" w:themeColor="text1"/>
                <w:sz w:val="22"/>
                <w:lang w:val="hy-AM"/>
              </w:rPr>
              <w:t>отправки</w:t>
            </w:r>
            <w:r w:rsidRPr="000F6DCC">
              <w:rPr>
                <w:color w:val="000000" w:themeColor="text1"/>
                <w:sz w:val="22"/>
                <w:lang w:val="hy-AM"/>
              </w:rPr>
              <w:t xml:space="preserve"> </w:t>
            </w:r>
            <w:r w:rsidRPr="000F6DCC">
              <w:rPr>
                <w:rFonts w:ascii="Cambria" w:hAnsi="Cambria" w:cs="Cambria"/>
                <w:color w:val="000000" w:themeColor="text1"/>
                <w:sz w:val="22"/>
                <w:lang w:val="hy-AM"/>
              </w:rPr>
              <w:t>форм</w:t>
            </w:r>
            <w:r w:rsidRPr="000F6DCC">
              <w:rPr>
                <w:color w:val="000000" w:themeColor="text1"/>
                <w:sz w:val="22"/>
                <w:lang w:val="hy-AM"/>
              </w:rPr>
              <w:t xml:space="preserve"> </w:t>
            </w:r>
            <w:r w:rsidRPr="000F6DCC">
              <w:rPr>
                <w:rFonts w:ascii="Cambria" w:hAnsi="Cambria" w:cs="Cambria"/>
                <w:color w:val="000000" w:themeColor="text1"/>
                <w:sz w:val="22"/>
                <w:lang w:val="hy-AM"/>
              </w:rPr>
              <w:t>результатов</w:t>
            </w:r>
            <w:r w:rsidRPr="000F6DCC">
              <w:rPr>
                <w:color w:val="000000" w:themeColor="text1"/>
                <w:sz w:val="22"/>
                <w:lang w:val="hy-AM"/>
              </w:rPr>
              <w:t xml:space="preserve"> </w:t>
            </w:r>
            <w:r w:rsidRPr="000F6DCC">
              <w:rPr>
                <w:rFonts w:ascii="Cambria" w:hAnsi="Cambria" w:cs="Cambria"/>
                <w:color w:val="000000" w:themeColor="text1"/>
                <w:sz w:val="22"/>
                <w:lang w:val="hy-AM"/>
              </w:rPr>
              <w:t>анализов</w:t>
            </w:r>
            <w:r w:rsidRPr="000F6DCC">
              <w:rPr>
                <w:color w:val="000000" w:themeColor="text1"/>
                <w:sz w:val="22"/>
                <w:lang w:val="hy-AM"/>
              </w:rPr>
              <w:t xml:space="preserve"> </w:t>
            </w:r>
            <w:r w:rsidRPr="000F6DCC">
              <w:rPr>
                <w:rFonts w:ascii="Cambria" w:hAnsi="Cambria" w:cs="Cambria"/>
                <w:color w:val="000000" w:themeColor="text1"/>
                <w:sz w:val="22"/>
                <w:lang w:val="hy-AM"/>
              </w:rPr>
              <w:t>пациенту</w:t>
            </w:r>
            <w:r w:rsidRPr="000F6DCC">
              <w:rPr>
                <w:color w:val="000000" w:themeColor="text1"/>
                <w:sz w:val="22"/>
                <w:lang w:val="hy-AM"/>
              </w:rPr>
              <w:t xml:space="preserve">, </w:t>
            </w:r>
            <w:r w:rsidRPr="000F6DCC">
              <w:rPr>
                <w:rFonts w:ascii="Cambria" w:hAnsi="Cambria" w:cs="Cambria"/>
                <w:color w:val="000000" w:themeColor="text1"/>
                <w:sz w:val="22"/>
                <w:lang w:val="hy-AM"/>
              </w:rPr>
              <w:t>направляющему</w:t>
            </w:r>
            <w:r w:rsidRPr="000F6DCC">
              <w:rPr>
                <w:color w:val="000000" w:themeColor="text1"/>
                <w:sz w:val="22"/>
                <w:lang w:val="hy-AM"/>
              </w:rPr>
              <w:t xml:space="preserve"> </w:t>
            </w:r>
            <w:r w:rsidRPr="000F6DCC">
              <w:rPr>
                <w:rFonts w:ascii="Cambria" w:hAnsi="Cambria" w:cs="Cambria"/>
                <w:color w:val="000000" w:themeColor="text1"/>
                <w:sz w:val="22"/>
                <w:lang w:val="hy-AM"/>
              </w:rPr>
              <w:t>врачу</w:t>
            </w:r>
            <w:r w:rsidRPr="000F6DCC">
              <w:rPr>
                <w:color w:val="000000" w:themeColor="text1"/>
                <w:sz w:val="22"/>
                <w:lang w:val="hy-AM"/>
              </w:rPr>
              <w:t xml:space="preserve"> </w:t>
            </w:r>
            <w:r w:rsidRPr="000F6DCC">
              <w:rPr>
                <w:rFonts w:ascii="Cambria" w:hAnsi="Cambria" w:cs="Cambria"/>
                <w:color w:val="000000" w:themeColor="text1"/>
                <w:sz w:val="22"/>
                <w:lang w:val="hy-AM"/>
              </w:rPr>
              <w:t>и</w:t>
            </w:r>
            <w:r w:rsidRPr="000F6DCC">
              <w:rPr>
                <w:color w:val="000000" w:themeColor="text1"/>
                <w:sz w:val="22"/>
                <w:lang w:val="hy-AM"/>
              </w:rPr>
              <w:t xml:space="preserve"> </w:t>
            </w:r>
            <w:r w:rsidRPr="000F6DCC">
              <w:rPr>
                <w:rFonts w:ascii="Cambria" w:hAnsi="Cambria" w:cs="Cambria"/>
                <w:color w:val="000000" w:themeColor="text1"/>
                <w:sz w:val="22"/>
                <w:lang w:val="hy-AM"/>
              </w:rPr>
              <w:t>направляющей</w:t>
            </w:r>
            <w:r w:rsidRPr="000F6DCC">
              <w:rPr>
                <w:color w:val="000000" w:themeColor="text1"/>
                <w:sz w:val="22"/>
                <w:lang w:val="hy-AM"/>
              </w:rPr>
              <w:t xml:space="preserve"> </w:t>
            </w:r>
            <w:r w:rsidRPr="000F6DCC">
              <w:rPr>
                <w:rFonts w:ascii="Cambria" w:hAnsi="Cambria" w:cs="Cambria"/>
                <w:color w:val="000000" w:themeColor="text1"/>
                <w:sz w:val="22"/>
                <w:lang w:val="hy-AM"/>
              </w:rPr>
              <w:t>организации</w:t>
            </w:r>
            <w:r w:rsidRPr="000F6DCC">
              <w:rPr>
                <w:color w:val="000000" w:themeColor="text1"/>
                <w:sz w:val="22"/>
                <w:lang w:val="hy-AM"/>
              </w:rPr>
              <w:t xml:space="preserve"> </w:t>
            </w:r>
            <w:r w:rsidRPr="000F6DCC">
              <w:rPr>
                <w:rFonts w:ascii="Cambria" w:hAnsi="Cambria" w:cs="Cambria"/>
                <w:color w:val="000000" w:themeColor="text1"/>
                <w:sz w:val="22"/>
                <w:lang w:val="hy-AM"/>
              </w:rPr>
              <w:t>по</w:t>
            </w:r>
            <w:r w:rsidRPr="000F6DCC">
              <w:rPr>
                <w:color w:val="000000" w:themeColor="text1"/>
                <w:sz w:val="22"/>
                <w:lang w:val="hy-AM"/>
              </w:rPr>
              <w:t xml:space="preserve"> </w:t>
            </w:r>
            <w:r w:rsidRPr="000F6DCC">
              <w:rPr>
                <w:rFonts w:ascii="Cambria" w:hAnsi="Cambria" w:cs="Cambria"/>
                <w:color w:val="000000" w:themeColor="text1"/>
                <w:sz w:val="22"/>
                <w:lang w:val="hy-AM"/>
              </w:rPr>
              <w:t>электронной</w:t>
            </w:r>
            <w:r w:rsidRPr="000F6DCC">
              <w:rPr>
                <w:color w:val="000000" w:themeColor="text1"/>
                <w:sz w:val="22"/>
                <w:lang w:val="hy-AM"/>
              </w:rPr>
              <w:t xml:space="preserve"> </w:t>
            </w:r>
            <w:r w:rsidRPr="000F6DCC">
              <w:rPr>
                <w:rFonts w:ascii="Cambria" w:hAnsi="Cambria" w:cs="Cambria"/>
                <w:color w:val="000000" w:themeColor="text1"/>
                <w:sz w:val="22"/>
                <w:lang w:val="hy-AM"/>
              </w:rPr>
              <w:t>почте</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Наличие</w:t>
            </w:r>
            <w:r w:rsidRPr="000F6DCC">
              <w:rPr>
                <w:color w:val="000000" w:themeColor="text1"/>
                <w:sz w:val="22"/>
                <w:lang w:val="hy-AM"/>
              </w:rPr>
              <w:t xml:space="preserve"> </w:t>
            </w:r>
            <w:r w:rsidRPr="000F6DCC">
              <w:rPr>
                <w:rFonts w:ascii="Cambria" w:hAnsi="Cambria" w:cs="Cambria"/>
                <w:color w:val="000000" w:themeColor="text1"/>
                <w:sz w:val="22"/>
                <w:lang w:val="hy-AM"/>
              </w:rPr>
              <w:t>возможности</w:t>
            </w:r>
            <w:r w:rsidRPr="000F6DCC">
              <w:rPr>
                <w:color w:val="000000" w:themeColor="text1"/>
                <w:sz w:val="22"/>
                <w:lang w:val="hy-AM"/>
              </w:rPr>
              <w:t xml:space="preserve"> </w:t>
            </w:r>
            <w:r w:rsidRPr="000F6DCC">
              <w:rPr>
                <w:rFonts w:ascii="Cambria" w:hAnsi="Cambria" w:cs="Cambria"/>
                <w:color w:val="000000" w:themeColor="text1"/>
                <w:sz w:val="22"/>
                <w:lang w:val="hy-AM"/>
              </w:rPr>
              <w:t>распечатать</w:t>
            </w:r>
            <w:r w:rsidRPr="000F6DCC">
              <w:rPr>
                <w:color w:val="000000" w:themeColor="text1"/>
                <w:sz w:val="22"/>
                <w:lang w:val="hy-AM"/>
              </w:rPr>
              <w:t xml:space="preserve"> </w:t>
            </w:r>
            <w:r w:rsidRPr="000F6DCC">
              <w:rPr>
                <w:rFonts w:ascii="Cambria" w:hAnsi="Cambria" w:cs="Cambria"/>
                <w:color w:val="000000" w:themeColor="text1"/>
                <w:sz w:val="22"/>
                <w:lang w:val="hy-AM"/>
              </w:rPr>
              <w:t>бланк</w:t>
            </w:r>
            <w:r w:rsidRPr="000F6DCC">
              <w:rPr>
                <w:color w:val="000000" w:themeColor="text1"/>
                <w:sz w:val="22"/>
                <w:lang w:val="hy-AM"/>
              </w:rPr>
              <w:t xml:space="preserve"> </w:t>
            </w:r>
            <w:r w:rsidRPr="000F6DCC">
              <w:rPr>
                <w:rFonts w:ascii="Cambria" w:hAnsi="Cambria" w:cs="Cambria"/>
                <w:color w:val="000000" w:themeColor="text1"/>
                <w:sz w:val="22"/>
                <w:lang w:val="hy-AM"/>
              </w:rPr>
              <w:t>результатов</w:t>
            </w:r>
            <w:r w:rsidRPr="000F6DCC">
              <w:rPr>
                <w:color w:val="000000" w:themeColor="text1"/>
                <w:sz w:val="22"/>
                <w:lang w:val="hy-AM"/>
              </w:rPr>
              <w:t xml:space="preserve"> </w:t>
            </w:r>
            <w:r w:rsidRPr="000F6DCC">
              <w:rPr>
                <w:rFonts w:ascii="Cambria" w:hAnsi="Cambria" w:cs="Cambria"/>
                <w:color w:val="000000" w:themeColor="text1"/>
                <w:sz w:val="22"/>
                <w:lang w:val="hy-AM"/>
              </w:rPr>
              <w:t>обследования</w:t>
            </w:r>
            <w:r w:rsidRPr="000F6DCC">
              <w:rPr>
                <w:color w:val="000000" w:themeColor="text1"/>
                <w:sz w:val="22"/>
                <w:lang w:val="hy-AM"/>
              </w:rPr>
              <w:t xml:space="preserve"> </w:t>
            </w:r>
            <w:r w:rsidRPr="000F6DCC">
              <w:rPr>
                <w:rFonts w:ascii="Cambria" w:hAnsi="Cambria" w:cs="Cambria"/>
                <w:color w:val="000000" w:themeColor="text1"/>
                <w:sz w:val="22"/>
                <w:lang w:val="hy-AM"/>
              </w:rPr>
              <w:t>с</w:t>
            </w:r>
            <w:r w:rsidRPr="000F6DCC">
              <w:rPr>
                <w:color w:val="000000" w:themeColor="text1"/>
                <w:sz w:val="22"/>
                <w:lang w:val="hy-AM"/>
              </w:rPr>
              <w:t xml:space="preserve"> </w:t>
            </w:r>
            <w:r w:rsidRPr="000F6DCC">
              <w:rPr>
                <w:rFonts w:ascii="Cambria" w:hAnsi="Cambria" w:cs="Cambria"/>
                <w:color w:val="000000" w:themeColor="text1"/>
                <w:sz w:val="22"/>
                <w:lang w:val="hy-AM"/>
              </w:rPr>
              <w:t>номером</w:t>
            </w:r>
            <w:r w:rsidRPr="000F6DCC">
              <w:rPr>
                <w:color w:val="000000" w:themeColor="text1"/>
                <w:sz w:val="22"/>
                <w:lang w:val="hy-AM"/>
              </w:rPr>
              <w:t xml:space="preserve"> </w:t>
            </w:r>
            <w:r w:rsidRPr="000F6DCC">
              <w:rPr>
                <w:rFonts w:ascii="Cambria" w:hAnsi="Cambria" w:cs="Cambria"/>
                <w:color w:val="000000" w:themeColor="text1"/>
                <w:sz w:val="22"/>
                <w:lang w:val="hy-AM"/>
              </w:rPr>
              <w:t>направления</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Наличие</w:t>
            </w:r>
            <w:r w:rsidRPr="000F6DCC">
              <w:rPr>
                <w:color w:val="000000" w:themeColor="text1"/>
                <w:sz w:val="22"/>
                <w:lang w:val="hy-AM"/>
              </w:rPr>
              <w:t xml:space="preserve"> </w:t>
            </w:r>
            <w:r w:rsidRPr="000F6DCC">
              <w:rPr>
                <w:rFonts w:ascii="Cambria" w:hAnsi="Cambria" w:cs="Cambria"/>
                <w:color w:val="000000" w:themeColor="text1"/>
                <w:sz w:val="22"/>
                <w:lang w:val="hy-AM"/>
              </w:rPr>
              <w:t>возможности</w:t>
            </w:r>
            <w:r w:rsidRPr="000F6DCC">
              <w:rPr>
                <w:color w:val="000000" w:themeColor="text1"/>
                <w:sz w:val="22"/>
                <w:lang w:val="hy-AM"/>
              </w:rPr>
              <w:t xml:space="preserve"> </w:t>
            </w:r>
            <w:r w:rsidRPr="000F6DCC">
              <w:rPr>
                <w:rFonts w:ascii="Cambria" w:hAnsi="Cambria" w:cs="Cambria"/>
                <w:color w:val="000000" w:themeColor="text1"/>
                <w:sz w:val="22"/>
                <w:lang w:val="hy-AM"/>
              </w:rPr>
              <w:t>массовой</w:t>
            </w:r>
            <w:r w:rsidRPr="000F6DCC">
              <w:rPr>
                <w:color w:val="000000" w:themeColor="text1"/>
                <w:sz w:val="22"/>
                <w:lang w:val="hy-AM"/>
              </w:rPr>
              <w:t xml:space="preserve"> </w:t>
            </w:r>
            <w:r w:rsidRPr="000F6DCC">
              <w:rPr>
                <w:rFonts w:ascii="Cambria" w:hAnsi="Cambria" w:cs="Cambria"/>
                <w:color w:val="000000" w:themeColor="text1"/>
                <w:sz w:val="22"/>
                <w:lang w:val="hy-AM"/>
              </w:rPr>
              <w:t>печати</w:t>
            </w:r>
            <w:r w:rsidRPr="000F6DCC">
              <w:rPr>
                <w:color w:val="000000" w:themeColor="text1"/>
                <w:sz w:val="22"/>
                <w:lang w:val="hy-AM"/>
              </w:rPr>
              <w:t xml:space="preserve"> </w:t>
            </w:r>
            <w:r w:rsidRPr="000F6DCC">
              <w:rPr>
                <w:rFonts w:ascii="Cambria" w:hAnsi="Cambria" w:cs="Cambria"/>
                <w:color w:val="000000" w:themeColor="text1"/>
                <w:sz w:val="22"/>
                <w:lang w:val="hy-AM"/>
              </w:rPr>
              <w:t>результатов</w:t>
            </w:r>
            <w:r w:rsidRPr="000F6DCC">
              <w:rPr>
                <w:color w:val="000000" w:themeColor="text1"/>
                <w:sz w:val="22"/>
                <w:lang w:val="hy-AM"/>
              </w:rPr>
              <w:t xml:space="preserve"> </w:t>
            </w:r>
            <w:r w:rsidRPr="000F6DCC">
              <w:rPr>
                <w:rFonts w:ascii="Cambria" w:hAnsi="Cambria" w:cs="Cambria"/>
                <w:color w:val="000000" w:themeColor="text1"/>
                <w:sz w:val="22"/>
                <w:lang w:val="hy-AM"/>
              </w:rPr>
              <w:t>исследований</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установки</w:t>
            </w:r>
            <w:r w:rsidRPr="000F6DCC">
              <w:rPr>
                <w:color w:val="000000" w:themeColor="text1"/>
                <w:sz w:val="22"/>
                <w:lang w:val="hy-AM"/>
              </w:rPr>
              <w:t xml:space="preserve"> </w:t>
            </w:r>
            <w:r w:rsidRPr="000F6DCC">
              <w:rPr>
                <w:rFonts w:ascii="Cambria" w:hAnsi="Cambria" w:cs="Cambria"/>
                <w:color w:val="000000" w:themeColor="text1"/>
                <w:sz w:val="22"/>
                <w:lang w:val="hy-AM"/>
              </w:rPr>
              <w:t>даты</w:t>
            </w:r>
            <w:r w:rsidRPr="000F6DCC">
              <w:rPr>
                <w:color w:val="000000" w:themeColor="text1"/>
                <w:sz w:val="22"/>
                <w:lang w:val="hy-AM"/>
              </w:rPr>
              <w:t xml:space="preserve"> </w:t>
            </w:r>
            <w:r w:rsidRPr="000F6DCC">
              <w:rPr>
                <w:rFonts w:ascii="Cambria" w:hAnsi="Cambria" w:cs="Cambria"/>
                <w:color w:val="000000" w:themeColor="text1"/>
                <w:sz w:val="22"/>
                <w:lang w:val="hy-AM"/>
              </w:rPr>
              <w:t>и</w:t>
            </w:r>
            <w:r w:rsidRPr="000F6DCC">
              <w:rPr>
                <w:color w:val="000000" w:themeColor="text1"/>
                <w:sz w:val="22"/>
                <w:lang w:val="hy-AM"/>
              </w:rPr>
              <w:t xml:space="preserve"> </w:t>
            </w:r>
            <w:r w:rsidRPr="000F6DCC">
              <w:rPr>
                <w:rFonts w:ascii="Cambria" w:hAnsi="Cambria" w:cs="Cambria"/>
                <w:color w:val="000000" w:themeColor="text1"/>
                <w:sz w:val="22"/>
                <w:lang w:val="hy-AM"/>
              </w:rPr>
              <w:t>времени</w:t>
            </w:r>
            <w:r w:rsidRPr="000F6DCC">
              <w:rPr>
                <w:color w:val="000000" w:themeColor="text1"/>
                <w:sz w:val="22"/>
                <w:lang w:val="hy-AM"/>
              </w:rPr>
              <w:t xml:space="preserve"> </w:t>
            </w:r>
            <w:r w:rsidRPr="000F6DCC">
              <w:rPr>
                <w:rFonts w:ascii="Cambria" w:hAnsi="Cambria" w:cs="Cambria"/>
                <w:color w:val="000000" w:themeColor="text1"/>
                <w:sz w:val="22"/>
                <w:lang w:val="hy-AM"/>
              </w:rPr>
              <w:t>печати</w:t>
            </w:r>
            <w:r w:rsidRPr="000F6DCC">
              <w:rPr>
                <w:color w:val="000000" w:themeColor="text1"/>
                <w:sz w:val="22"/>
                <w:lang w:val="hy-AM"/>
              </w:rPr>
              <w:t xml:space="preserve"> </w:t>
            </w:r>
            <w:r w:rsidRPr="000F6DCC">
              <w:rPr>
                <w:rFonts w:ascii="Cambria" w:hAnsi="Cambria" w:cs="Cambria"/>
                <w:color w:val="000000" w:themeColor="text1"/>
                <w:sz w:val="22"/>
                <w:lang w:val="hy-AM"/>
              </w:rPr>
              <w:t>бланка</w:t>
            </w:r>
            <w:r w:rsidRPr="000F6DCC">
              <w:rPr>
                <w:color w:val="000000" w:themeColor="text1"/>
                <w:sz w:val="22"/>
                <w:lang w:val="hy-AM"/>
              </w:rPr>
              <w:t xml:space="preserve"> </w:t>
            </w:r>
            <w:r w:rsidRPr="000F6DCC">
              <w:rPr>
                <w:rFonts w:ascii="Cambria" w:hAnsi="Cambria" w:cs="Cambria"/>
                <w:color w:val="000000" w:themeColor="text1"/>
                <w:sz w:val="22"/>
                <w:lang w:val="hy-AM"/>
              </w:rPr>
              <w:t>результатов</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автоматического</w:t>
            </w:r>
            <w:r w:rsidRPr="000F6DCC">
              <w:rPr>
                <w:color w:val="000000" w:themeColor="text1"/>
                <w:sz w:val="22"/>
                <w:lang w:val="hy-AM"/>
              </w:rPr>
              <w:t xml:space="preserve"> </w:t>
            </w:r>
            <w:r w:rsidRPr="000F6DCC">
              <w:rPr>
                <w:rFonts w:ascii="Cambria" w:hAnsi="Cambria" w:cs="Cambria"/>
                <w:color w:val="000000" w:themeColor="text1"/>
                <w:sz w:val="22"/>
                <w:lang w:val="hy-AM"/>
              </w:rPr>
              <w:t>экспорта</w:t>
            </w:r>
            <w:r w:rsidRPr="000F6DCC">
              <w:rPr>
                <w:color w:val="000000" w:themeColor="text1"/>
                <w:sz w:val="22"/>
                <w:lang w:val="hy-AM"/>
              </w:rPr>
              <w:t xml:space="preserve"> </w:t>
            </w:r>
            <w:r w:rsidRPr="000F6DCC">
              <w:rPr>
                <w:rFonts w:ascii="Cambria" w:hAnsi="Cambria" w:cs="Cambria"/>
                <w:color w:val="000000" w:themeColor="text1"/>
                <w:sz w:val="22"/>
                <w:lang w:val="hy-AM"/>
              </w:rPr>
              <w:t>результатов</w:t>
            </w:r>
            <w:r w:rsidRPr="000F6DCC">
              <w:rPr>
                <w:color w:val="000000" w:themeColor="text1"/>
                <w:sz w:val="22"/>
                <w:lang w:val="hy-AM"/>
              </w:rPr>
              <w:t xml:space="preserve"> </w:t>
            </w:r>
            <w:r w:rsidRPr="000F6DCC">
              <w:rPr>
                <w:rFonts w:ascii="Cambria" w:hAnsi="Cambria" w:cs="Cambria"/>
                <w:color w:val="000000" w:themeColor="text1"/>
                <w:sz w:val="22"/>
                <w:lang w:val="hy-AM"/>
              </w:rPr>
              <w:t>в</w:t>
            </w:r>
            <w:r w:rsidRPr="000F6DCC">
              <w:rPr>
                <w:color w:val="000000" w:themeColor="text1"/>
                <w:sz w:val="22"/>
                <w:lang w:val="hy-AM"/>
              </w:rPr>
              <w:t xml:space="preserve"> </w:t>
            </w:r>
            <w:r w:rsidRPr="000F6DCC">
              <w:rPr>
                <w:rFonts w:ascii="Cambria" w:hAnsi="Cambria" w:cs="Cambria"/>
                <w:color w:val="000000" w:themeColor="text1"/>
                <w:sz w:val="22"/>
                <w:lang w:val="hy-AM"/>
              </w:rPr>
              <w:t>больничную</w:t>
            </w:r>
            <w:r w:rsidRPr="000F6DCC">
              <w:rPr>
                <w:color w:val="000000" w:themeColor="text1"/>
                <w:sz w:val="22"/>
                <w:lang w:val="hy-AM"/>
              </w:rPr>
              <w:t xml:space="preserve"> </w:t>
            </w:r>
            <w:r w:rsidRPr="000F6DCC">
              <w:rPr>
                <w:rFonts w:ascii="Cambria" w:hAnsi="Cambria" w:cs="Cambria"/>
                <w:color w:val="000000" w:themeColor="text1"/>
                <w:sz w:val="22"/>
                <w:lang w:val="hy-AM"/>
              </w:rPr>
              <w:t>информационную</w:t>
            </w:r>
            <w:r w:rsidRPr="000F6DCC">
              <w:rPr>
                <w:color w:val="000000" w:themeColor="text1"/>
                <w:sz w:val="22"/>
                <w:lang w:val="hy-AM"/>
              </w:rPr>
              <w:t xml:space="preserve"> </w:t>
            </w:r>
            <w:r w:rsidRPr="000F6DCC">
              <w:rPr>
                <w:rFonts w:ascii="Cambria" w:hAnsi="Cambria" w:cs="Cambria"/>
                <w:color w:val="000000" w:themeColor="text1"/>
                <w:sz w:val="22"/>
                <w:lang w:val="hy-AM"/>
              </w:rPr>
              <w:t>систему</w:t>
            </w:r>
            <w:r w:rsidRPr="000F6DCC">
              <w:rPr>
                <w:color w:val="000000" w:themeColor="text1"/>
                <w:sz w:val="22"/>
                <w:lang w:val="hy-AM"/>
              </w:rPr>
              <w:t xml:space="preserve"> (HIS)</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Наличие</w:t>
            </w:r>
            <w:r w:rsidRPr="000F6DCC">
              <w:rPr>
                <w:color w:val="000000" w:themeColor="text1"/>
                <w:sz w:val="22"/>
                <w:lang w:val="hy-AM"/>
              </w:rPr>
              <w:t xml:space="preserve"> </w:t>
            </w:r>
            <w:r w:rsidRPr="000F6DCC">
              <w:rPr>
                <w:rFonts w:ascii="Cambria" w:hAnsi="Cambria" w:cs="Cambria"/>
                <w:color w:val="000000" w:themeColor="text1"/>
                <w:sz w:val="22"/>
                <w:lang w:val="hy-AM"/>
              </w:rPr>
              <w:t>массовой</w:t>
            </w:r>
            <w:r w:rsidRPr="000F6DCC">
              <w:rPr>
                <w:color w:val="000000" w:themeColor="text1"/>
                <w:sz w:val="22"/>
                <w:lang w:val="hy-AM"/>
              </w:rPr>
              <w:t xml:space="preserve"> </w:t>
            </w:r>
            <w:r w:rsidRPr="000F6DCC">
              <w:rPr>
                <w:rFonts w:ascii="Cambria" w:hAnsi="Cambria" w:cs="Cambria"/>
                <w:color w:val="000000" w:themeColor="text1"/>
                <w:sz w:val="22"/>
                <w:lang w:val="hy-AM"/>
              </w:rPr>
              <w:t>печати</w:t>
            </w:r>
            <w:r w:rsidRPr="000F6DCC">
              <w:rPr>
                <w:color w:val="000000" w:themeColor="text1"/>
                <w:sz w:val="22"/>
                <w:lang w:val="hy-AM"/>
              </w:rPr>
              <w:t xml:space="preserve"> </w:t>
            </w:r>
            <w:r w:rsidRPr="000F6DCC">
              <w:rPr>
                <w:rFonts w:ascii="Cambria" w:hAnsi="Cambria" w:cs="Cambria"/>
                <w:color w:val="000000" w:themeColor="text1"/>
                <w:sz w:val="22"/>
                <w:lang w:val="hy-AM"/>
              </w:rPr>
              <w:t>результатов</w:t>
            </w:r>
            <w:r w:rsidRPr="000F6DCC">
              <w:rPr>
                <w:color w:val="000000" w:themeColor="text1"/>
                <w:sz w:val="22"/>
                <w:lang w:val="hy-AM"/>
              </w:rPr>
              <w:t xml:space="preserve"> </w:t>
            </w:r>
            <w:r w:rsidRPr="000F6DCC">
              <w:rPr>
                <w:rFonts w:ascii="Cambria" w:hAnsi="Cambria" w:cs="Cambria"/>
                <w:color w:val="000000" w:themeColor="text1"/>
                <w:sz w:val="22"/>
                <w:lang w:val="hy-AM"/>
              </w:rPr>
              <w:t>исследований</w:t>
            </w:r>
            <w:r w:rsidRPr="000F6DCC">
              <w:rPr>
                <w:color w:val="000000" w:themeColor="text1"/>
                <w:sz w:val="22"/>
                <w:lang w:val="hy-AM"/>
              </w:rPr>
              <w:t xml:space="preserve"> </w:t>
            </w:r>
            <w:r w:rsidRPr="000F6DCC">
              <w:rPr>
                <w:rFonts w:ascii="Cambria" w:hAnsi="Cambria" w:cs="Cambria"/>
                <w:color w:val="000000" w:themeColor="text1"/>
                <w:sz w:val="22"/>
                <w:lang w:val="hy-AM"/>
              </w:rPr>
              <w:t>по</w:t>
            </w:r>
            <w:r w:rsidRPr="000F6DCC">
              <w:rPr>
                <w:color w:val="000000" w:themeColor="text1"/>
                <w:sz w:val="22"/>
                <w:lang w:val="hy-AM"/>
              </w:rPr>
              <w:t xml:space="preserve"> </w:t>
            </w:r>
            <w:r w:rsidRPr="000F6DCC">
              <w:rPr>
                <w:rFonts w:ascii="Cambria" w:hAnsi="Cambria" w:cs="Cambria"/>
                <w:color w:val="000000" w:themeColor="text1"/>
                <w:sz w:val="22"/>
                <w:lang w:val="hy-AM"/>
              </w:rPr>
              <w:t>месту</w:t>
            </w:r>
            <w:r w:rsidRPr="000F6DCC">
              <w:rPr>
                <w:color w:val="000000" w:themeColor="text1"/>
                <w:sz w:val="22"/>
                <w:lang w:val="hy-AM"/>
              </w:rPr>
              <w:t xml:space="preserve"> </w:t>
            </w:r>
            <w:r w:rsidRPr="000F6DCC">
              <w:rPr>
                <w:rFonts w:ascii="Cambria" w:hAnsi="Cambria" w:cs="Cambria"/>
                <w:color w:val="000000" w:themeColor="text1"/>
                <w:sz w:val="22"/>
                <w:lang w:val="hy-AM"/>
              </w:rPr>
              <w:t>регистрации</w:t>
            </w:r>
            <w:r w:rsidRPr="000F6DCC">
              <w:rPr>
                <w:color w:val="000000" w:themeColor="text1"/>
                <w:sz w:val="22"/>
                <w:lang w:val="hy-AM"/>
              </w:rPr>
              <w:t xml:space="preserve">, </w:t>
            </w:r>
            <w:r w:rsidRPr="000F6DCC">
              <w:rPr>
                <w:rFonts w:ascii="Cambria" w:hAnsi="Cambria" w:cs="Cambria"/>
                <w:color w:val="000000" w:themeColor="text1"/>
                <w:sz w:val="22"/>
                <w:lang w:val="hy-AM"/>
              </w:rPr>
              <w:t>направившему</w:t>
            </w:r>
            <w:r w:rsidRPr="000F6DCC">
              <w:rPr>
                <w:color w:val="000000" w:themeColor="text1"/>
                <w:sz w:val="22"/>
                <w:lang w:val="hy-AM"/>
              </w:rPr>
              <w:t xml:space="preserve"> </w:t>
            </w:r>
            <w:r w:rsidRPr="000F6DCC">
              <w:rPr>
                <w:rFonts w:ascii="Cambria" w:hAnsi="Cambria" w:cs="Cambria"/>
                <w:color w:val="000000" w:themeColor="text1"/>
                <w:sz w:val="22"/>
                <w:lang w:val="hy-AM"/>
              </w:rPr>
              <w:t>врачу</w:t>
            </w:r>
            <w:r w:rsidRPr="000F6DCC">
              <w:rPr>
                <w:color w:val="000000" w:themeColor="text1"/>
                <w:sz w:val="22"/>
                <w:lang w:val="hy-AM"/>
              </w:rPr>
              <w:t xml:space="preserve"> </w:t>
            </w:r>
            <w:r w:rsidRPr="000F6DCC">
              <w:rPr>
                <w:rFonts w:ascii="Cambria" w:hAnsi="Cambria" w:cs="Cambria"/>
                <w:color w:val="000000" w:themeColor="text1"/>
                <w:sz w:val="22"/>
                <w:lang w:val="hy-AM"/>
              </w:rPr>
              <w:t>и</w:t>
            </w:r>
            <w:r w:rsidRPr="000F6DCC">
              <w:rPr>
                <w:color w:val="000000" w:themeColor="text1"/>
                <w:sz w:val="22"/>
                <w:lang w:val="hy-AM"/>
              </w:rPr>
              <w:t xml:space="preserve"> </w:t>
            </w:r>
            <w:r w:rsidRPr="000F6DCC">
              <w:rPr>
                <w:rFonts w:ascii="Cambria" w:hAnsi="Cambria" w:cs="Cambria"/>
                <w:color w:val="000000" w:themeColor="text1"/>
                <w:sz w:val="22"/>
                <w:lang w:val="hy-AM"/>
              </w:rPr>
              <w:t>направившей</w:t>
            </w:r>
            <w:r w:rsidRPr="000F6DCC">
              <w:rPr>
                <w:color w:val="000000" w:themeColor="text1"/>
                <w:sz w:val="22"/>
                <w:lang w:val="hy-AM"/>
              </w:rPr>
              <w:t xml:space="preserve"> </w:t>
            </w:r>
            <w:r w:rsidRPr="000F6DCC">
              <w:rPr>
                <w:rFonts w:ascii="Cambria" w:hAnsi="Cambria" w:cs="Cambria"/>
                <w:color w:val="000000" w:themeColor="text1"/>
                <w:sz w:val="22"/>
                <w:lang w:val="hy-AM"/>
              </w:rPr>
              <w:t>организации</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Наличие</w:t>
            </w:r>
            <w:r w:rsidRPr="000F6DCC">
              <w:rPr>
                <w:color w:val="000000" w:themeColor="text1"/>
                <w:sz w:val="22"/>
                <w:lang w:val="hy-AM"/>
              </w:rPr>
              <w:t xml:space="preserve"> </w:t>
            </w:r>
            <w:r w:rsidRPr="000F6DCC">
              <w:rPr>
                <w:rFonts w:ascii="Cambria" w:hAnsi="Cambria" w:cs="Cambria"/>
                <w:color w:val="000000" w:themeColor="text1"/>
                <w:sz w:val="22"/>
                <w:lang w:val="hy-AM"/>
              </w:rPr>
              <w:t>возможностей</w:t>
            </w:r>
            <w:r w:rsidRPr="000F6DCC">
              <w:rPr>
                <w:color w:val="000000" w:themeColor="text1"/>
                <w:sz w:val="22"/>
                <w:lang w:val="hy-AM"/>
              </w:rPr>
              <w:t xml:space="preserve"> </w:t>
            </w:r>
            <w:r w:rsidRPr="000F6DCC">
              <w:rPr>
                <w:rFonts w:ascii="Cambria" w:hAnsi="Cambria" w:cs="Cambria"/>
                <w:color w:val="000000" w:themeColor="text1"/>
                <w:sz w:val="22"/>
                <w:lang w:val="hy-AM"/>
              </w:rPr>
              <w:t>управления</w:t>
            </w:r>
            <w:r w:rsidRPr="000F6DCC">
              <w:rPr>
                <w:color w:val="000000" w:themeColor="text1"/>
                <w:sz w:val="22"/>
                <w:lang w:val="hy-AM"/>
              </w:rPr>
              <w:t xml:space="preserve"> </w:t>
            </w:r>
            <w:r w:rsidRPr="000F6DCC">
              <w:rPr>
                <w:rFonts w:ascii="Cambria" w:hAnsi="Cambria" w:cs="Cambria"/>
                <w:color w:val="000000" w:themeColor="text1"/>
                <w:sz w:val="22"/>
                <w:lang w:val="hy-AM"/>
              </w:rPr>
              <w:t>базой</w:t>
            </w:r>
            <w:r w:rsidRPr="000F6DCC">
              <w:rPr>
                <w:color w:val="000000" w:themeColor="text1"/>
                <w:sz w:val="22"/>
                <w:lang w:val="hy-AM"/>
              </w:rPr>
              <w:t xml:space="preserve"> </w:t>
            </w:r>
            <w:r w:rsidRPr="000F6DCC">
              <w:rPr>
                <w:rFonts w:ascii="Cambria" w:hAnsi="Cambria" w:cs="Cambria"/>
                <w:color w:val="000000" w:themeColor="text1"/>
                <w:sz w:val="22"/>
                <w:lang w:val="hy-AM"/>
              </w:rPr>
              <w:t>данных</w:t>
            </w:r>
            <w:r w:rsidRPr="000F6DCC">
              <w:rPr>
                <w:color w:val="000000" w:themeColor="text1"/>
                <w:sz w:val="22"/>
                <w:lang w:val="hy-AM"/>
              </w:rPr>
              <w:t xml:space="preserve"> </w:t>
            </w:r>
            <w:r w:rsidRPr="000F6DCC">
              <w:rPr>
                <w:rFonts w:ascii="Cambria" w:hAnsi="Cambria" w:cs="Cambria"/>
                <w:color w:val="000000" w:themeColor="text1"/>
                <w:sz w:val="22"/>
                <w:lang w:val="hy-AM"/>
              </w:rPr>
              <w:t>сотрудников</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Наличие</w:t>
            </w:r>
            <w:r w:rsidRPr="000F6DCC">
              <w:rPr>
                <w:color w:val="000000" w:themeColor="text1"/>
                <w:sz w:val="22"/>
                <w:lang w:val="hy-AM"/>
              </w:rPr>
              <w:t xml:space="preserve"> </w:t>
            </w:r>
            <w:r w:rsidRPr="000F6DCC">
              <w:rPr>
                <w:rFonts w:ascii="Cambria" w:hAnsi="Cambria" w:cs="Cambria"/>
                <w:color w:val="000000" w:themeColor="text1"/>
                <w:sz w:val="22"/>
                <w:lang w:val="hy-AM"/>
              </w:rPr>
              <w:t>возможности</w:t>
            </w:r>
            <w:r w:rsidRPr="000F6DCC">
              <w:rPr>
                <w:color w:val="000000" w:themeColor="text1"/>
                <w:sz w:val="22"/>
                <w:lang w:val="hy-AM"/>
              </w:rPr>
              <w:t xml:space="preserve"> </w:t>
            </w:r>
            <w:r w:rsidRPr="000F6DCC">
              <w:rPr>
                <w:rFonts w:ascii="Cambria" w:hAnsi="Cambria" w:cs="Cambria"/>
                <w:color w:val="000000" w:themeColor="text1"/>
                <w:sz w:val="22"/>
                <w:lang w:val="hy-AM"/>
              </w:rPr>
              <w:t>ведения</w:t>
            </w:r>
            <w:r w:rsidRPr="000F6DCC">
              <w:rPr>
                <w:color w:val="000000" w:themeColor="text1"/>
                <w:sz w:val="22"/>
                <w:lang w:val="hy-AM"/>
              </w:rPr>
              <w:t xml:space="preserve"> </w:t>
            </w:r>
            <w:r w:rsidRPr="000F6DCC">
              <w:rPr>
                <w:rFonts w:ascii="Cambria" w:hAnsi="Cambria" w:cs="Cambria"/>
                <w:color w:val="000000" w:themeColor="text1"/>
                <w:sz w:val="22"/>
                <w:lang w:val="hy-AM"/>
              </w:rPr>
              <w:t>истории</w:t>
            </w:r>
            <w:r w:rsidRPr="000F6DCC">
              <w:rPr>
                <w:color w:val="000000" w:themeColor="text1"/>
                <w:sz w:val="22"/>
                <w:lang w:val="hy-AM"/>
              </w:rPr>
              <w:t xml:space="preserve"> </w:t>
            </w:r>
            <w:r w:rsidRPr="000F6DCC">
              <w:rPr>
                <w:rFonts w:ascii="Cambria" w:hAnsi="Cambria" w:cs="Cambria"/>
                <w:color w:val="000000" w:themeColor="text1"/>
                <w:sz w:val="22"/>
                <w:lang w:val="hy-AM"/>
              </w:rPr>
              <w:t>всех</w:t>
            </w:r>
            <w:r w:rsidRPr="000F6DCC">
              <w:rPr>
                <w:color w:val="000000" w:themeColor="text1"/>
                <w:sz w:val="22"/>
                <w:lang w:val="hy-AM"/>
              </w:rPr>
              <w:t xml:space="preserve"> </w:t>
            </w:r>
            <w:r w:rsidRPr="000F6DCC">
              <w:rPr>
                <w:rFonts w:ascii="Cambria" w:hAnsi="Cambria" w:cs="Cambria"/>
                <w:color w:val="000000" w:themeColor="text1"/>
                <w:sz w:val="22"/>
                <w:lang w:val="hy-AM"/>
              </w:rPr>
              <w:t>действий</w:t>
            </w:r>
            <w:r w:rsidRPr="000F6DCC">
              <w:rPr>
                <w:color w:val="000000" w:themeColor="text1"/>
                <w:sz w:val="22"/>
                <w:lang w:val="hy-AM"/>
              </w:rPr>
              <w:t xml:space="preserve"> </w:t>
            </w:r>
            <w:r w:rsidRPr="000F6DCC">
              <w:rPr>
                <w:rFonts w:ascii="Cambria" w:hAnsi="Cambria" w:cs="Cambria"/>
                <w:color w:val="000000" w:themeColor="text1"/>
                <w:sz w:val="22"/>
                <w:lang w:val="hy-AM"/>
              </w:rPr>
              <w:t>сотрудников</w:t>
            </w:r>
            <w:r w:rsidRPr="000F6DCC">
              <w:rPr>
                <w:color w:val="000000" w:themeColor="text1"/>
                <w:sz w:val="22"/>
                <w:lang w:val="hy-AM"/>
              </w:rPr>
              <w:t xml:space="preserve"> </w:t>
            </w:r>
            <w:r w:rsidRPr="000F6DCC">
              <w:rPr>
                <w:rFonts w:ascii="Cambria" w:hAnsi="Cambria" w:cs="Cambria"/>
                <w:color w:val="000000" w:themeColor="text1"/>
                <w:sz w:val="22"/>
                <w:lang w:val="hy-AM"/>
              </w:rPr>
              <w:t>в</w:t>
            </w:r>
            <w:r w:rsidRPr="000F6DCC">
              <w:rPr>
                <w:color w:val="000000" w:themeColor="text1"/>
                <w:sz w:val="22"/>
                <w:lang w:val="hy-AM"/>
              </w:rPr>
              <w:t xml:space="preserve"> </w:t>
            </w:r>
            <w:r w:rsidRPr="000F6DCC">
              <w:rPr>
                <w:rFonts w:ascii="Cambria" w:hAnsi="Cambria" w:cs="Cambria"/>
                <w:color w:val="000000" w:themeColor="text1"/>
                <w:sz w:val="22"/>
                <w:lang w:val="hy-AM"/>
              </w:rPr>
              <w:t>системе</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создания</w:t>
            </w:r>
            <w:r w:rsidRPr="000F6DCC">
              <w:rPr>
                <w:color w:val="000000" w:themeColor="text1"/>
                <w:sz w:val="22"/>
                <w:lang w:val="hy-AM"/>
              </w:rPr>
              <w:t xml:space="preserve"> </w:t>
            </w:r>
            <w:r w:rsidRPr="000F6DCC">
              <w:rPr>
                <w:rFonts w:ascii="Cambria" w:hAnsi="Cambria" w:cs="Cambria"/>
                <w:color w:val="000000" w:themeColor="text1"/>
                <w:sz w:val="22"/>
                <w:lang w:val="hy-AM"/>
              </w:rPr>
              <w:t>групп</w:t>
            </w:r>
            <w:r w:rsidRPr="000F6DCC">
              <w:rPr>
                <w:color w:val="000000" w:themeColor="text1"/>
                <w:sz w:val="22"/>
                <w:lang w:val="hy-AM"/>
              </w:rPr>
              <w:t xml:space="preserve"> </w:t>
            </w:r>
            <w:r w:rsidRPr="000F6DCC">
              <w:rPr>
                <w:rFonts w:ascii="Cambria" w:hAnsi="Cambria" w:cs="Cambria"/>
                <w:color w:val="000000" w:themeColor="text1"/>
                <w:sz w:val="22"/>
                <w:lang w:val="hy-AM"/>
              </w:rPr>
              <w:t>пользователей</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Функциональность</w:t>
            </w:r>
            <w:r w:rsidRPr="000F6DCC">
              <w:rPr>
                <w:color w:val="000000" w:themeColor="text1"/>
                <w:sz w:val="22"/>
                <w:lang w:val="hy-AM"/>
              </w:rPr>
              <w:t xml:space="preserve"> </w:t>
            </w:r>
            <w:r w:rsidRPr="000F6DCC">
              <w:rPr>
                <w:rFonts w:ascii="Cambria" w:hAnsi="Cambria" w:cs="Cambria"/>
                <w:color w:val="000000" w:themeColor="text1"/>
                <w:sz w:val="22"/>
                <w:lang w:val="hy-AM"/>
              </w:rPr>
              <w:t>программного</w:t>
            </w:r>
            <w:r w:rsidRPr="000F6DCC">
              <w:rPr>
                <w:color w:val="000000" w:themeColor="text1"/>
                <w:sz w:val="22"/>
                <w:lang w:val="hy-AM"/>
              </w:rPr>
              <w:t xml:space="preserve"> </w:t>
            </w:r>
            <w:r w:rsidRPr="000F6DCC">
              <w:rPr>
                <w:rFonts w:ascii="Cambria" w:hAnsi="Cambria" w:cs="Cambria"/>
                <w:color w:val="000000" w:themeColor="text1"/>
                <w:sz w:val="22"/>
                <w:lang w:val="hy-AM"/>
              </w:rPr>
              <w:t>обеспечения</w:t>
            </w:r>
            <w:r w:rsidRPr="000F6DCC">
              <w:rPr>
                <w:color w:val="000000" w:themeColor="text1"/>
                <w:sz w:val="22"/>
                <w:lang w:val="hy-AM"/>
              </w:rPr>
              <w:t xml:space="preserve"> </w:t>
            </w:r>
            <w:r w:rsidRPr="000F6DCC">
              <w:rPr>
                <w:rFonts w:ascii="Cambria" w:hAnsi="Cambria" w:cs="Cambria"/>
                <w:color w:val="000000" w:themeColor="text1"/>
                <w:sz w:val="22"/>
                <w:lang w:val="hy-AM"/>
              </w:rPr>
              <w:t>должна</w:t>
            </w:r>
            <w:r w:rsidRPr="000F6DCC">
              <w:rPr>
                <w:color w:val="000000" w:themeColor="text1"/>
                <w:sz w:val="22"/>
                <w:lang w:val="hy-AM"/>
              </w:rPr>
              <w:t xml:space="preserve"> </w:t>
            </w:r>
            <w:r w:rsidRPr="000F6DCC">
              <w:rPr>
                <w:rFonts w:ascii="Cambria" w:hAnsi="Cambria" w:cs="Cambria"/>
                <w:color w:val="000000" w:themeColor="text1"/>
                <w:sz w:val="22"/>
                <w:lang w:val="hy-AM"/>
              </w:rPr>
              <w:t>соответствовать</w:t>
            </w:r>
            <w:r w:rsidRPr="000F6DCC">
              <w:rPr>
                <w:color w:val="000000" w:themeColor="text1"/>
                <w:sz w:val="22"/>
                <w:lang w:val="hy-AM"/>
              </w:rPr>
              <w:t xml:space="preserve"> </w:t>
            </w:r>
            <w:r w:rsidRPr="000F6DCC">
              <w:rPr>
                <w:rFonts w:ascii="Cambria" w:hAnsi="Cambria" w:cs="Cambria"/>
                <w:color w:val="000000" w:themeColor="text1"/>
                <w:sz w:val="22"/>
                <w:lang w:val="hy-AM"/>
              </w:rPr>
              <w:t>требованиям</w:t>
            </w:r>
            <w:r w:rsidRPr="000F6DCC">
              <w:rPr>
                <w:color w:val="000000" w:themeColor="text1"/>
                <w:sz w:val="22"/>
                <w:lang w:val="hy-AM"/>
              </w:rPr>
              <w:t xml:space="preserve"> ISO 15189.</w:t>
            </w:r>
          </w:p>
          <w:p w:rsidR="00A04A7C" w:rsidRPr="000F6DCC" w:rsidRDefault="00A04A7C" w:rsidP="00BB01B0">
            <w:pPr>
              <w:pStyle w:val="ListParagraph"/>
              <w:numPr>
                <w:ilvl w:val="0"/>
                <w:numId w:val="35"/>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создания</w:t>
            </w:r>
            <w:r w:rsidRPr="000F6DCC">
              <w:rPr>
                <w:color w:val="000000" w:themeColor="text1"/>
                <w:sz w:val="22"/>
                <w:lang w:val="hy-AM"/>
              </w:rPr>
              <w:t xml:space="preserve"> </w:t>
            </w:r>
            <w:r w:rsidRPr="000F6DCC">
              <w:rPr>
                <w:rFonts w:ascii="Cambria" w:hAnsi="Cambria" w:cs="Cambria"/>
                <w:color w:val="000000" w:themeColor="text1"/>
                <w:sz w:val="22"/>
                <w:lang w:val="hy-AM"/>
              </w:rPr>
              <w:t>и</w:t>
            </w:r>
            <w:r w:rsidRPr="000F6DCC">
              <w:rPr>
                <w:color w:val="000000" w:themeColor="text1"/>
                <w:sz w:val="22"/>
                <w:lang w:val="hy-AM"/>
              </w:rPr>
              <w:t xml:space="preserve"> </w:t>
            </w:r>
            <w:r w:rsidRPr="000F6DCC">
              <w:rPr>
                <w:rFonts w:ascii="Cambria" w:hAnsi="Cambria" w:cs="Cambria"/>
                <w:color w:val="000000" w:themeColor="text1"/>
                <w:sz w:val="22"/>
                <w:lang w:val="hy-AM"/>
              </w:rPr>
              <w:t>экспорта</w:t>
            </w:r>
            <w:r w:rsidRPr="000F6DCC">
              <w:rPr>
                <w:color w:val="000000" w:themeColor="text1"/>
                <w:sz w:val="22"/>
                <w:lang w:val="hy-AM"/>
              </w:rPr>
              <w:t xml:space="preserve"> </w:t>
            </w:r>
            <w:r w:rsidRPr="000F6DCC">
              <w:rPr>
                <w:rFonts w:ascii="Cambria" w:hAnsi="Cambria" w:cs="Cambria"/>
                <w:color w:val="000000" w:themeColor="text1"/>
                <w:sz w:val="22"/>
                <w:lang w:val="hy-AM"/>
              </w:rPr>
              <w:t>отчетов</w:t>
            </w:r>
          </w:p>
          <w:p w:rsidR="00A04A7C" w:rsidRPr="000F6DCC" w:rsidRDefault="00A04A7C" w:rsidP="00BB01B0">
            <w:pPr>
              <w:pStyle w:val="ListParagraph"/>
              <w:rPr>
                <w:color w:val="000000" w:themeColor="text1"/>
                <w:sz w:val="22"/>
                <w:lang w:val="hy-AM"/>
              </w:rPr>
            </w:pPr>
          </w:p>
          <w:p w:rsidR="00A04A7C" w:rsidRPr="000F6DCC" w:rsidRDefault="00A04A7C" w:rsidP="00BB01B0">
            <w:pPr>
              <w:rPr>
                <w:color w:val="000000" w:themeColor="text1"/>
                <w:sz w:val="22"/>
                <w:lang w:val="hy-AM"/>
              </w:rPr>
            </w:pPr>
            <w:r w:rsidRPr="000F6DCC">
              <w:rPr>
                <w:color w:val="000000" w:themeColor="text1"/>
                <w:sz w:val="22"/>
                <w:lang w:val="hy-AM"/>
              </w:rPr>
              <w:t>Перечень требований к программному обеспечению для обмена данными между лабораторным оборудованием и лабораторной информационной системой</w:t>
            </w:r>
          </w:p>
          <w:p w:rsidR="00A04A7C" w:rsidRPr="000F6DCC" w:rsidRDefault="00A04A7C" w:rsidP="00BB01B0">
            <w:pPr>
              <w:pStyle w:val="ListParagraph"/>
              <w:numPr>
                <w:ilvl w:val="0"/>
                <w:numId w:val="37"/>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автоматической</w:t>
            </w:r>
            <w:r w:rsidRPr="000F6DCC">
              <w:rPr>
                <w:color w:val="000000" w:themeColor="text1"/>
                <w:sz w:val="22"/>
                <w:lang w:val="hy-AM"/>
              </w:rPr>
              <w:t xml:space="preserve"> </w:t>
            </w:r>
            <w:r w:rsidRPr="000F6DCC">
              <w:rPr>
                <w:rFonts w:ascii="Cambria" w:hAnsi="Cambria" w:cs="Cambria"/>
                <w:color w:val="000000" w:themeColor="text1"/>
                <w:sz w:val="22"/>
                <w:lang w:val="hy-AM"/>
              </w:rPr>
              <w:t>загрузки</w:t>
            </w:r>
            <w:r w:rsidRPr="000F6DCC">
              <w:rPr>
                <w:color w:val="000000" w:themeColor="text1"/>
                <w:sz w:val="22"/>
                <w:lang w:val="hy-AM"/>
              </w:rPr>
              <w:t xml:space="preserve"> </w:t>
            </w:r>
            <w:r w:rsidRPr="000F6DCC">
              <w:rPr>
                <w:rFonts w:ascii="Cambria" w:hAnsi="Cambria" w:cs="Cambria"/>
                <w:color w:val="000000" w:themeColor="text1"/>
                <w:sz w:val="22"/>
                <w:lang w:val="hy-AM"/>
              </w:rPr>
              <w:t>задач</w:t>
            </w:r>
            <w:r w:rsidRPr="000F6DCC">
              <w:rPr>
                <w:color w:val="000000" w:themeColor="text1"/>
                <w:sz w:val="22"/>
                <w:lang w:val="hy-AM"/>
              </w:rPr>
              <w:t xml:space="preserve"> </w:t>
            </w:r>
            <w:r w:rsidRPr="000F6DCC">
              <w:rPr>
                <w:rFonts w:ascii="Cambria" w:hAnsi="Cambria" w:cs="Cambria"/>
                <w:color w:val="000000" w:themeColor="text1"/>
                <w:sz w:val="22"/>
                <w:lang w:val="hy-AM"/>
              </w:rPr>
              <w:t>в</w:t>
            </w:r>
            <w:r w:rsidRPr="000F6DCC">
              <w:rPr>
                <w:color w:val="000000" w:themeColor="text1"/>
                <w:sz w:val="22"/>
                <w:lang w:val="hy-AM"/>
              </w:rPr>
              <w:t xml:space="preserve"> </w:t>
            </w:r>
            <w:r w:rsidRPr="000F6DCC">
              <w:rPr>
                <w:rFonts w:ascii="Cambria" w:hAnsi="Cambria" w:cs="Cambria"/>
                <w:color w:val="000000" w:themeColor="text1"/>
                <w:sz w:val="22"/>
                <w:lang w:val="hy-AM"/>
              </w:rPr>
              <w:t>анализатор</w:t>
            </w:r>
            <w:r w:rsidRPr="000F6DCC">
              <w:rPr>
                <w:color w:val="000000" w:themeColor="text1"/>
                <w:sz w:val="22"/>
                <w:lang w:val="hy-AM"/>
              </w:rPr>
              <w:t xml:space="preserve"> </w:t>
            </w:r>
            <w:r w:rsidRPr="000F6DCC">
              <w:rPr>
                <w:rFonts w:ascii="Cambria" w:hAnsi="Cambria" w:cs="Cambria"/>
                <w:color w:val="000000" w:themeColor="text1"/>
                <w:sz w:val="22"/>
                <w:lang w:val="hy-AM"/>
              </w:rPr>
              <w:t>по</w:t>
            </w:r>
            <w:r w:rsidRPr="000F6DCC">
              <w:rPr>
                <w:color w:val="000000" w:themeColor="text1"/>
                <w:sz w:val="22"/>
                <w:lang w:val="hy-AM"/>
              </w:rPr>
              <w:t xml:space="preserve"> </w:t>
            </w:r>
            <w:r w:rsidRPr="000F6DCC">
              <w:rPr>
                <w:rFonts w:ascii="Cambria" w:hAnsi="Cambria" w:cs="Cambria"/>
                <w:color w:val="000000" w:themeColor="text1"/>
                <w:sz w:val="22"/>
                <w:lang w:val="hy-AM"/>
              </w:rPr>
              <w:t>назначению</w:t>
            </w:r>
          </w:p>
          <w:p w:rsidR="00A04A7C" w:rsidRPr="000F6DCC" w:rsidRDefault="00A04A7C" w:rsidP="00BB01B0">
            <w:pPr>
              <w:pStyle w:val="ListParagraph"/>
              <w:numPr>
                <w:ilvl w:val="0"/>
                <w:numId w:val="37"/>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автоматической</w:t>
            </w:r>
            <w:r w:rsidRPr="000F6DCC">
              <w:rPr>
                <w:color w:val="000000" w:themeColor="text1"/>
                <w:sz w:val="22"/>
                <w:lang w:val="hy-AM"/>
              </w:rPr>
              <w:t xml:space="preserve"> </w:t>
            </w:r>
            <w:r w:rsidRPr="000F6DCC">
              <w:rPr>
                <w:rFonts w:ascii="Cambria" w:hAnsi="Cambria" w:cs="Cambria"/>
                <w:color w:val="000000" w:themeColor="text1"/>
                <w:sz w:val="22"/>
                <w:lang w:val="hy-AM"/>
              </w:rPr>
              <w:t>загрузки</w:t>
            </w:r>
            <w:r w:rsidRPr="000F6DCC">
              <w:rPr>
                <w:color w:val="000000" w:themeColor="text1"/>
                <w:sz w:val="22"/>
                <w:lang w:val="hy-AM"/>
              </w:rPr>
              <w:t xml:space="preserve"> </w:t>
            </w:r>
            <w:r w:rsidRPr="000F6DCC">
              <w:rPr>
                <w:rFonts w:ascii="Cambria" w:hAnsi="Cambria" w:cs="Cambria"/>
                <w:color w:val="000000" w:themeColor="text1"/>
                <w:sz w:val="22"/>
                <w:lang w:val="hy-AM"/>
              </w:rPr>
              <w:t>задач</w:t>
            </w:r>
            <w:r w:rsidRPr="000F6DCC">
              <w:rPr>
                <w:color w:val="000000" w:themeColor="text1"/>
                <w:sz w:val="22"/>
                <w:lang w:val="hy-AM"/>
              </w:rPr>
              <w:t xml:space="preserve"> </w:t>
            </w:r>
            <w:r w:rsidRPr="000F6DCC">
              <w:rPr>
                <w:rFonts w:ascii="Cambria" w:hAnsi="Cambria" w:cs="Cambria"/>
                <w:color w:val="000000" w:themeColor="text1"/>
                <w:sz w:val="22"/>
                <w:lang w:val="hy-AM"/>
              </w:rPr>
              <w:t>в</w:t>
            </w:r>
            <w:r w:rsidRPr="000F6DCC">
              <w:rPr>
                <w:color w:val="000000" w:themeColor="text1"/>
                <w:sz w:val="22"/>
                <w:lang w:val="hy-AM"/>
              </w:rPr>
              <w:t xml:space="preserve"> </w:t>
            </w:r>
            <w:r w:rsidRPr="000F6DCC">
              <w:rPr>
                <w:rFonts w:ascii="Cambria" w:hAnsi="Cambria" w:cs="Cambria"/>
                <w:color w:val="000000" w:themeColor="text1"/>
                <w:sz w:val="22"/>
                <w:lang w:val="hy-AM"/>
              </w:rPr>
              <w:t>анализатор</w:t>
            </w:r>
            <w:r w:rsidRPr="000F6DCC">
              <w:rPr>
                <w:color w:val="000000" w:themeColor="text1"/>
                <w:sz w:val="22"/>
                <w:lang w:val="hy-AM"/>
              </w:rPr>
              <w:t xml:space="preserve"> </w:t>
            </w:r>
            <w:r w:rsidRPr="000F6DCC">
              <w:rPr>
                <w:rFonts w:ascii="Cambria" w:hAnsi="Cambria" w:cs="Cambria"/>
                <w:color w:val="000000" w:themeColor="text1"/>
                <w:sz w:val="22"/>
                <w:lang w:val="hy-AM"/>
              </w:rPr>
              <w:t>на</w:t>
            </w:r>
            <w:r w:rsidRPr="000F6DCC">
              <w:rPr>
                <w:color w:val="000000" w:themeColor="text1"/>
                <w:sz w:val="22"/>
                <w:lang w:val="hy-AM"/>
              </w:rPr>
              <w:t xml:space="preserve"> </w:t>
            </w:r>
            <w:r w:rsidRPr="000F6DCC">
              <w:rPr>
                <w:rFonts w:ascii="Cambria" w:hAnsi="Cambria" w:cs="Cambria"/>
                <w:color w:val="000000" w:themeColor="text1"/>
                <w:sz w:val="22"/>
                <w:lang w:val="hy-AM"/>
              </w:rPr>
              <w:t>основе</w:t>
            </w:r>
            <w:r w:rsidRPr="000F6DCC">
              <w:rPr>
                <w:color w:val="000000" w:themeColor="text1"/>
                <w:sz w:val="22"/>
                <w:lang w:val="hy-AM"/>
              </w:rPr>
              <w:t xml:space="preserve"> </w:t>
            </w:r>
            <w:r w:rsidRPr="000F6DCC">
              <w:rPr>
                <w:rFonts w:ascii="Cambria" w:hAnsi="Cambria" w:cs="Cambria"/>
                <w:color w:val="000000" w:themeColor="text1"/>
                <w:sz w:val="22"/>
                <w:lang w:val="hy-AM"/>
              </w:rPr>
              <w:t>выборки</w:t>
            </w:r>
          </w:p>
          <w:p w:rsidR="00A04A7C" w:rsidRPr="000F6DCC" w:rsidRDefault="00A04A7C" w:rsidP="00BB01B0">
            <w:pPr>
              <w:pStyle w:val="ListParagraph"/>
              <w:numPr>
                <w:ilvl w:val="0"/>
                <w:numId w:val="37"/>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автоматической</w:t>
            </w:r>
            <w:r w:rsidRPr="000F6DCC">
              <w:rPr>
                <w:color w:val="000000" w:themeColor="text1"/>
                <w:sz w:val="22"/>
                <w:lang w:val="hy-AM"/>
              </w:rPr>
              <w:t xml:space="preserve"> </w:t>
            </w:r>
            <w:r w:rsidRPr="000F6DCC">
              <w:rPr>
                <w:rFonts w:ascii="Cambria" w:hAnsi="Cambria" w:cs="Cambria"/>
                <w:color w:val="000000" w:themeColor="text1"/>
                <w:sz w:val="22"/>
                <w:lang w:val="hy-AM"/>
              </w:rPr>
              <w:t>фиксации</w:t>
            </w:r>
            <w:r w:rsidRPr="000F6DCC">
              <w:rPr>
                <w:color w:val="000000" w:themeColor="text1"/>
                <w:sz w:val="22"/>
                <w:lang w:val="hy-AM"/>
              </w:rPr>
              <w:t xml:space="preserve"> </w:t>
            </w:r>
            <w:r w:rsidRPr="000F6DCC">
              <w:rPr>
                <w:rFonts w:ascii="Cambria" w:hAnsi="Cambria" w:cs="Cambria"/>
                <w:color w:val="000000" w:themeColor="text1"/>
                <w:sz w:val="22"/>
                <w:lang w:val="hy-AM"/>
              </w:rPr>
              <w:t>даты</w:t>
            </w:r>
            <w:r w:rsidRPr="000F6DCC">
              <w:rPr>
                <w:color w:val="000000" w:themeColor="text1"/>
                <w:sz w:val="22"/>
                <w:lang w:val="hy-AM"/>
              </w:rPr>
              <w:t xml:space="preserve"> </w:t>
            </w:r>
            <w:r w:rsidRPr="000F6DCC">
              <w:rPr>
                <w:rFonts w:ascii="Cambria" w:hAnsi="Cambria" w:cs="Cambria"/>
                <w:color w:val="000000" w:themeColor="text1"/>
                <w:sz w:val="22"/>
                <w:lang w:val="hy-AM"/>
              </w:rPr>
              <w:t>и</w:t>
            </w:r>
            <w:r w:rsidRPr="000F6DCC">
              <w:rPr>
                <w:color w:val="000000" w:themeColor="text1"/>
                <w:sz w:val="22"/>
                <w:lang w:val="hy-AM"/>
              </w:rPr>
              <w:t xml:space="preserve"> </w:t>
            </w:r>
            <w:r w:rsidRPr="000F6DCC">
              <w:rPr>
                <w:rFonts w:ascii="Cambria" w:hAnsi="Cambria" w:cs="Cambria"/>
                <w:color w:val="000000" w:themeColor="text1"/>
                <w:sz w:val="22"/>
                <w:lang w:val="hy-AM"/>
              </w:rPr>
              <w:t>времени</w:t>
            </w:r>
            <w:r w:rsidRPr="000F6DCC">
              <w:rPr>
                <w:color w:val="000000" w:themeColor="text1"/>
                <w:sz w:val="22"/>
                <w:lang w:val="hy-AM"/>
              </w:rPr>
              <w:t xml:space="preserve"> </w:t>
            </w:r>
            <w:r w:rsidRPr="000F6DCC">
              <w:rPr>
                <w:rFonts w:ascii="Cambria" w:hAnsi="Cambria" w:cs="Cambria"/>
                <w:color w:val="000000" w:themeColor="text1"/>
                <w:sz w:val="22"/>
                <w:lang w:val="hy-AM"/>
              </w:rPr>
              <w:t>начала</w:t>
            </w:r>
            <w:r w:rsidRPr="000F6DCC">
              <w:rPr>
                <w:color w:val="000000" w:themeColor="text1"/>
                <w:sz w:val="22"/>
                <w:lang w:val="hy-AM"/>
              </w:rPr>
              <w:t xml:space="preserve"> </w:t>
            </w:r>
            <w:r w:rsidRPr="000F6DCC">
              <w:rPr>
                <w:rFonts w:ascii="Cambria" w:hAnsi="Cambria" w:cs="Cambria"/>
                <w:color w:val="000000" w:themeColor="text1"/>
                <w:sz w:val="22"/>
                <w:lang w:val="hy-AM"/>
              </w:rPr>
              <w:t>аналитического</w:t>
            </w:r>
            <w:r w:rsidRPr="000F6DCC">
              <w:rPr>
                <w:color w:val="000000" w:themeColor="text1"/>
                <w:sz w:val="22"/>
                <w:lang w:val="hy-AM"/>
              </w:rPr>
              <w:t xml:space="preserve"> </w:t>
            </w:r>
            <w:r w:rsidRPr="000F6DCC">
              <w:rPr>
                <w:rFonts w:ascii="Cambria" w:hAnsi="Cambria" w:cs="Cambria"/>
                <w:color w:val="000000" w:themeColor="text1"/>
                <w:sz w:val="22"/>
                <w:lang w:val="hy-AM"/>
              </w:rPr>
              <w:t>процесса</w:t>
            </w:r>
          </w:p>
          <w:p w:rsidR="00A04A7C" w:rsidRPr="000F6DCC" w:rsidRDefault="00A04A7C" w:rsidP="00BB01B0">
            <w:pPr>
              <w:pStyle w:val="ListParagraph"/>
              <w:numPr>
                <w:ilvl w:val="0"/>
                <w:numId w:val="37"/>
              </w:numPr>
              <w:spacing w:line="276" w:lineRule="auto"/>
              <w:contextualSpacing/>
              <w:rPr>
                <w:color w:val="000000" w:themeColor="text1"/>
                <w:sz w:val="22"/>
                <w:lang w:val="hy-AM"/>
              </w:rPr>
            </w:pPr>
            <w:r w:rsidRPr="000F6DCC">
              <w:rPr>
                <w:rFonts w:ascii="Cambria" w:hAnsi="Cambria" w:cs="Cambria"/>
                <w:color w:val="000000" w:themeColor="text1"/>
                <w:sz w:val="22"/>
                <w:lang w:val="hy-AM"/>
              </w:rPr>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загрузки</w:t>
            </w:r>
            <w:r w:rsidRPr="000F6DCC">
              <w:rPr>
                <w:color w:val="000000" w:themeColor="text1"/>
                <w:sz w:val="22"/>
                <w:lang w:val="hy-AM"/>
              </w:rPr>
              <w:t xml:space="preserve"> </w:t>
            </w:r>
            <w:r w:rsidRPr="000F6DCC">
              <w:rPr>
                <w:rFonts w:ascii="Cambria" w:hAnsi="Cambria" w:cs="Cambria"/>
                <w:color w:val="000000" w:themeColor="text1"/>
                <w:sz w:val="22"/>
                <w:lang w:val="hy-AM"/>
              </w:rPr>
              <w:t>результатов</w:t>
            </w:r>
            <w:r w:rsidRPr="000F6DCC">
              <w:rPr>
                <w:color w:val="000000" w:themeColor="text1"/>
                <w:sz w:val="22"/>
                <w:lang w:val="hy-AM"/>
              </w:rPr>
              <w:t xml:space="preserve"> </w:t>
            </w:r>
            <w:r w:rsidRPr="000F6DCC">
              <w:rPr>
                <w:rFonts w:ascii="Cambria" w:hAnsi="Cambria" w:cs="Cambria"/>
                <w:color w:val="000000" w:themeColor="text1"/>
                <w:sz w:val="22"/>
                <w:lang w:val="hy-AM"/>
              </w:rPr>
              <w:t>из</w:t>
            </w:r>
            <w:r w:rsidRPr="000F6DCC">
              <w:rPr>
                <w:color w:val="000000" w:themeColor="text1"/>
                <w:sz w:val="22"/>
                <w:lang w:val="hy-AM"/>
              </w:rPr>
              <w:t xml:space="preserve"> </w:t>
            </w:r>
            <w:r w:rsidRPr="000F6DCC">
              <w:rPr>
                <w:rFonts w:ascii="Cambria" w:hAnsi="Cambria" w:cs="Cambria"/>
                <w:color w:val="000000" w:themeColor="text1"/>
                <w:sz w:val="22"/>
                <w:lang w:val="hy-AM"/>
              </w:rPr>
              <w:t>анализатора</w:t>
            </w:r>
            <w:r w:rsidRPr="000F6DCC">
              <w:rPr>
                <w:color w:val="000000" w:themeColor="text1"/>
                <w:sz w:val="22"/>
                <w:lang w:val="hy-AM"/>
              </w:rPr>
              <w:t xml:space="preserve"> </w:t>
            </w:r>
            <w:r w:rsidRPr="000F6DCC">
              <w:rPr>
                <w:rFonts w:ascii="Cambria" w:hAnsi="Cambria" w:cs="Cambria"/>
                <w:color w:val="000000" w:themeColor="text1"/>
                <w:sz w:val="22"/>
                <w:lang w:val="hy-AM"/>
              </w:rPr>
              <w:t>после</w:t>
            </w:r>
            <w:r w:rsidRPr="000F6DCC">
              <w:rPr>
                <w:color w:val="000000" w:themeColor="text1"/>
                <w:sz w:val="22"/>
                <w:lang w:val="hy-AM"/>
              </w:rPr>
              <w:t xml:space="preserve"> </w:t>
            </w:r>
            <w:r w:rsidRPr="000F6DCC">
              <w:rPr>
                <w:rFonts w:ascii="Cambria" w:hAnsi="Cambria" w:cs="Cambria"/>
                <w:color w:val="000000" w:themeColor="text1"/>
                <w:sz w:val="22"/>
                <w:lang w:val="hy-AM"/>
              </w:rPr>
              <w:t>проверки</w:t>
            </w:r>
          </w:p>
          <w:p w:rsidR="00A04A7C" w:rsidRPr="000F6DCC" w:rsidRDefault="00A04A7C" w:rsidP="00BB01B0">
            <w:pPr>
              <w:pStyle w:val="ListParagraph"/>
              <w:numPr>
                <w:ilvl w:val="0"/>
                <w:numId w:val="37"/>
              </w:numPr>
              <w:spacing w:line="276" w:lineRule="auto"/>
              <w:contextualSpacing/>
              <w:rPr>
                <w:color w:val="000000" w:themeColor="text1"/>
                <w:sz w:val="22"/>
                <w:lang w:val="hy-AM"/>
              </w:rPr>
            </w:pPr>
            <w:r w:rsidRPr="000F6DCC">
              <w:rPr>
                <w:rFonts w:ascii="Cambria" w:hAnsi="Cambria" w:cs="Cambria"/>
                <w:color w:val="000000" w:themeColor="text1"/>
                <w:sz w:val="22"/>
                <w:lang w:val="hy-AM"/>
              </w:rPr>
              <w:t>Наличие</w:t>
            </w:r>
            <w:r w:rsidRPr="000F6DCC">
              <w:rPr>
                <w:color w:val="000000" w:themeColor="text1"/>
                <w:sz w:val="22"/>
                <w:lang w:val="hy-AM"/>
              </w:rPr>
              <w:t xml:space="preserve"> </w:t>
            </w:r>
            <w:r w:rsidRPr="000F6DCC">
              <w:rPr>
                <w:rFonts w:ascii="Cambria" w:hAnsi="Cambria" w:cs="Cambria"/>
                <w:color w:val="000000" w:themeColor="text1"/>
                <w:sz w:val="22"/>
                <w:lang w:val="hy-AM"/>
              </w:rPr>
              <w:t>возможности</w:t>
            </w:r>
            <w:r w:rsidRPr="000F6DCC">
              <w:rPr>
                <w:color w:val="000000" w:themeColor="text1"/>
                <w:sz w:val="22"/>
                <w:lang w:val="hy-AM"/>
              </w:rPr>
              <w:t xml:space="preserve"> </w:t>
            </w:r>
            <w:r w:rsidRPr="000F6DCC">
              <w:rPr>
                <w:rFonts w:ascii="Cambria" w:hAnsi="Cambria" w:cs="Cambria"/>
                <w:color w:val="000000" w:themeColor="text1"/>
                <w:sz w:val="22"/>
                <w:lang w:val="hy-AM"/>
              </w:rPr>
              <w:t>автоматической</w:t>
            </w:r>
            <w:r w:rsidRPr="000F6DCC">
              <w:rPr>
                <w:color w:val="000000" w:themeColor="text1"/>
                <w:sz w:val="22"/>
                <w:lang w:val="hy-AM"/>
              </w:rPr>
              <w:t xml:space="preserve"> </w:t>
            </w:r>
            <w:r w:rsidRPr="000F6DCC">
              <w:rPr>
                <w:rFonts w:ascii="Cambria" w:hAnsi="Cambria" w:cs="Cambria"/>
                <w:color w:val="000000" w:themeColor="text1"/>
                <w:sz w:val="22"/>
                <w:lang w:val="hy-AM"/>
              </w:rPr>
              <w:t>выгрузки</w:t>
            </w:r>
            <w:r w:rsidRPr="000F6DCC">
              <w:rPr>
                <w:color w:val="000000" w:themeColor="text1"/>
                <w:sz w:val="22"/>
                <w:lang w:val="hy-AM"/>
              </w:rPr>
              <w:t xml:space="preserve"> </w:t>
            </w:r>
            <w:r w:rsidRPr="000F6DCC">
              <w:rPr>
                <w:rFonts w:ascii="Cambria" w:hAnsi="Cambria" w:cs="Cambria"/>
                <w:color w:val="000000" w:themeColor="text1"/>
                <w:sz w:val="22"/>
                <w:lang w:val="hy-AM"/>
              </w:rPr>
              <w:t>результатов</w:t>
            </w:r>
            <w:r w:rsidRPr="000F6DCC">
              <w:rPr>
                <w:color w:val="000000" w:themeColor="text1"/>
                <w:sz w:val="22"/>
                <w:lang w:val="hy-AM"/>
              </w:rPr>
              <w:t xml:space="preserve"> </w:t>
            </w:r>
            <w:r w:rsidRPr="000F6DCC">
              <w:rPr>
                <w:rFonts w:ascii="Cambria" w:hAnsi="Cambria" w:cs="Cambria"/>
                <w:color w:val="000000" w:themeColor="text1"/>
                <w:sz w:val="22"/>
                <w:lang w:val="hy-AM"/>
              </w:rPr>
              <w:t>каждого</w:t>
            </w:r>
            <w:r w:rsidRPr="000F6DCC">
              <w:rPr>
                <w:color w:val="000000" w:themeColor="text1"/>
                <w:sz w:val="22"/>
                <w:lang w:val="hy-AM"/>
              </w:rPr>
              <w:t xml:space="preserve"> </w:t>
            </w:r>
            <w:r w:rsidRPr="000F6DCC">
              <w:rPr>
                <w:rFonts w:ascii="Cambria" w:hAnsi="Cambria" w:cs="Cambria"/>
                <w:color w:val="000000" w:themeColor="text1"/>
                <w:sz w:val="22"/>
                <w:lang w:val="hy-AM"/>
              </w:rPr>
              <w:t>показателя</w:t>
            </w:r>
          </w:p>
          <w:p w:rsidR="00A04A7C" w:rsidRPr="000F6DCC" w:rsidRDefault="00A04A7C" w:rsidP="00BB01B0">
            <w:pPr>
              <w:pStyle w:val="ListParagraph"/>
              <w:numPr>
                <w:ilvl w:val="0"/>
                <w:numId w:val="37"/>
              </w:numPr>
              <w:spacing w:line="276" w:lineRule="auto"/>
              <w:contextualSpacing/>
              <w:rPr>
                <w:color w:val="000000" w:themeColor="text1"/>
                <w:sz w:val="22"/>
                <w:lang w:val="hy-AM"/>
              </w:rPr>
            </w:pPr>
            <w:r w:rsidRPr="000F6DCC">
              <w:rPr>
                <w:rFonts w:ascii="Cambria" w:hAnsi="Cambria" w:cs="Cambria"/>
                <w:color w:val="000000" w:themeColor="text1"/>
                <w:sz w:val="22"/>
                <w:lang w:val="hy-AM"/>
              </w:rPr>
              <w:lastRenderedPageBreak/>
              <w:t>Возможность</w:t>
            </w:r>
            <w:r w:rsidRPr="000F6DCC">
              <w:rPr>
                <w:color w:val="000000" w:themeColor="text1"/>
                <w:sz w:val="22"/>
                <w:lang w:val="hy-AM"/>
              </w:rPr>
              <w:t xml:space="preserve"> </w:t>
            </w:r>
            <w:r w:rsidRPr="000F6DCC">
              <w:rPr>
                <w:rFonts w:ascii="Cambria" w:hAnsi="Cambria" w:cs="Cambria"/>
                <w:color w:val="000000" w:themeColor="text1"/>
                <w:sz w:val="22"/>
                <w:lang w:val="hy-AM"/>
              </w:rPr>
              <w:t>загрузки</w:t>
            </w:r>
            <w:r w:rsidRPr="000F6DCC">
              <w:rPr>
                <w:color w:val="000000" w:themeColor="text1"/>
                <w:sz w:val="22"/>
                <w:lang w:val="hy-AM"/>
              </w:rPr>
              <w:t xml:space="preserve"> </w:t>
            </w:r>
            <w:r w:rsidRPr="000F6DCC">
              <w:rPr>
                <w:rFonts w:ascii="Cambria" w:hAnsi="Cambria" w:cs="Cambria"/>
                <w:color w:val="000000" w:themeColor="text1"/>
                <w:sz w:val="22"/>
                <w:lang w:val="hy-AM"/>
              </w:rPr>
              <w:t>дополнительной</w:t>
            </w:r>
            <w:r w:rsidRPr="000F6DCC">
              <w:rPr>
                <w:color w:val="000000" w:themeColor="text1"/>
                <w:sz w:val="22"/>
                <w:lang w:val="hy-AM"/>
              </w:rPr>
              <w:t xml:space="preserve"> </w:t>
            </w:r>
            <w:r w:rsidRPr="000F6DCC">
              <w:rPr>
                <w:rFonts w:ascii="Cambria" w:hAnsi="Cambria" w:cs="Cambria"/>
                <w:color w:val="000000" w:themeColor="text1"/>
                <w:sz w:val="22"/>
                <w:lang w:val="hy-AM"/>
              </w:rPr>
              <w:t>информации</w:t>
            </w:r>
            <w:r w:rsidRPr="000F6DCC">
              <w:rPr>
                <w:color w:val="000000" w:themeColor="text1"/>
                <w:sz w:val="22"/>
                <w:lang w:val="hy-AM"/>
              </w:rPr>
              <w:t xml:space="preserve"> </w:t>
            </w:r>
            <w:r w:rsidRPr="000F6DCC">
              <w:rPr>
                <w:rFonts w:ascii="Cambria" w:hAnsi="Cambria" w:cs="Cambria"/>
                <w:color w:val="000000" w:themeColor="text1"/>
                <w:sz w:val="22"/>
                <w:lang w:val="hy-AM"/>
              </w:rPr>
              <w:t>о</w:t>
            </w:r>
            <w:r w:rsidRPr="000F6DCC">
              <w:rPr>
                <w:color w:val="000000" w:themeColor="text1"/>
                <w:sz w:val="22"/>
                <w:lang w:val="hy-AM"/>
              </w:rPr>
              <w:t xml:space="preserve"> </w:t>
            </w:r>
            <w:r w:rsidRPr="000F6DCC">
              <w:rPr>
                <w:rFonts w:ascii="Cambria" w:hAnsi="Cambria" w:cs="Cambria"/>
                <w:color w:val="000000" w:themeColor="text1"/>
                <w:sz w:val="22"/>
                <w:lang w:val="hy-AM"/>
              </w:rPr>
              <w:t>результатах</w:t>
            </w:r>
            <w:r w:rsidRPr="000F6DCC">
              <w:rPr>
                <w:color w:val="000000" w:themeColor="text1"/>
                <w:sz w:val="22"/>
                <w:lang w:val="hy-AM"/>
              </w:rPr>
              <w:t xml:space="preserve"> </w:t>
            </w:r>
            <w:r w:rsidRPr="000F6DCC">
              <w:rPr>
                <w:rFonts w:ascii="Cambria" w:hAnsi="Cambria" w:cs="Cambria"/>
                <w:color w:val="000000" w:themeColor="text1"/>
                <w:sz w:val="22"/>
                <w:lang w:val="hy-AM"/>
              </w:rPr>
              <w:t>из</w:t>
            </w:r>
            <w:r w:rsidRPr="000F6DCC">
              <w:rPr>
                <w:color w:val="000000" w:themeColor="text1"/>
                <w:sz w:val="22"/>
                <w:lang w:val="hy-AM"/>
              </w:rPr>
              <w:t xml:space="preserve"> </w:t>
            </w:r>
            <w:r w:rsidRPr="000F6DCC">
              <w:rPr>
                <w:rFonts w:ascii="Cambria" w:hAnsi="Cambria" w:cs="Cambria"/>
                <w:color w:val="000000" w:themeColor="text1"/>
                <w:sz w:val="22"/>
                <w:lang w:val="hy-AM"/>
              </w:rPr>
              <w:t>анализатора</w:t>
            </w:r>
            <w:r w:rsidRPr="000F6DCC">
              <w:rPr>
                <w:color w:val="000000" w:themeColor="text1"/>
                <w:sz w:val="22"/>
                <w:lang w:val="hy-AM"/>
              </w:rPr>
              <w:t xml:space="preserve"> (</w:t>
            </w:r>
            <w:r w:rsidRPr="000F6DCC">
              <w:rPr>
                <w:rFonts w:ascii="Cambria" w:hAnsi="Cambria" w:cs="Cambria"/>
                <w:color w:val="000000" w:themeColor="text1"/>
                <w:sz w:val="22"/>
                <w:lang w:val="hy-AM"/>
              </w:rPr>
              <w:t>референтные</w:t>
            </w:r>
            <w:r w:rsidRPr="000F6DCC">
              <w:rPr>
                <w:color w:val="000000" w:themeColor="text1"/>
                <w:sz w:val="22"/>
                <w:lang w:val="hy-AM"/>
              </w:rPr>
              <w:t xml:space="preserve"> </w:t>
            </w:r>
            <w:r w:rsidRPr="000F6DCC">
              <w:rPr>
                <w:rFonts w:ascii="Cambria" w:hAnsi="Cambria" w:cs="Cambria"/>
                <w:color w:val="000000" w:themeColor="text1"/>
                <w:sz w:val="22"/>
                <w:lang w:val="hy-AM"/>
              </w:rPr>
              <w:t>нормы</w:t>
            </w:r>
            <w:r w:rsidRPr="000F6DCC">
              <w:rPr>
                <w:color w:val="000000" w:themeColor="text1"/>
                <w:sz w:val="22"/>
                <w:lang w:val="hy-AM"/>
              </w:rPr>
              <w:t xml:space="preserve">, </w:t>
            </w:r>
            <w:r w:rsidRPr="000F6DCC">
              <w:rPr>
                <w:rFonts w:ascii="Cambria" w:hAnsi="Cambria" w:cs="Cambria"/>
                <w:color w:val="000000" w:themeColor="text1"/>
                <w:sz w:val="22"/>
                <w:lang w:val="hy-AM"/>
              </w:rPr>
              <w:t>гистограмма</w:t>
            </w:r>
            <w:r w:rsidRPr="000F6DCC">
              <w:rPr>
                <w:color w:val="000000" w:themeColor="text1"/>
                <w:sz w:val="22"/>
                <w:lang w:val="hy-AM"/>
              </w:rPr>
              <w:t xml:space="preserve"> </w:t>
            </w:r>
            <w:r w:rsidRPr="000F6DCC">
              <w:rPr>
                <w:rFonts w:ascii="Cambria" w:hAnsi="Cambria" w:cs="Cambria"/>
                <w:color w:val="000000" w:themeColor="text1"/>
                <w:sz w:val="22"/>
                <w:lang w:val="hy-AM"/>
              </w:rPr>
              <w:t>и</w:t>
            </w:r>
            <w:r w:rsidRPr="000F6DCC">
              <w:rPr>
                <w:color w:val="000000" w:themeColor="text1"/>
                <w:sz w:val="22"/>
                <w:lang w:val="hy-AM"/>
              </w:rPr>
              <w:t xml:space="preserve"> </w:t>
            </w:r>
            <w:r w:rsidRPr="000F6DCC">
              <w:rPr>
                <w:rFonts w:ascii="Cambria" w:hAnsi="Cambria" w:cs="Cambria"/>
                <w:color w:val="000000" w:themeColor="text1"/>
                <w:sz w:val="22"/>
                <w:lang w:val="hy-AM"/>
              </w:rPr>
              <w:t>т</w:t>
            </w:r>
            <w:r w:rsidRPr="000F6DCC">
              <w:rPr>
                <w:color w:val="000000" w:themeColor="text1"/>
                <w:sz w:val="22"/>
                <w:lang w:val="hy-AM"/>
              </w:rPr>
              <w:t>.</w:t>
            </w:r>
            <w:r w:rsidRPr="000F6DCC">
              <w:rPr>
                <w:rFonts w:ascii="Cambria" w:hAnsi="Cambria" w:cs="Cambria"/>
                <w:color w:val="000000" w:themeColor="text1"/>
                <w:sz w:val="22"/>
                <w:lang w:val="hy-AM"/>
              </w:rPr>
              <w:t>д</w:t>
            </w:r>
            <w:r w:rsidRPr="000F6DCC">
              <w:rPr>
                <w:color w:val="000000" w:themeColor="text1"/>
                <w:sz w:val="22"/>
                <w:lang w:val="hy-AM"/>
              </w:rPr>
              <w:t>.)</w:t>
            </w:r>
          </w:p>
          <w:p w:rsidR="00A04A7C" w:rsidRPr="000F6DCC" w:rsidRDefault="00A04A7C" w:rsidP="00BB01B0">
            <w:pPr>
              <w:rPr>
                <w:color w:val="000000" w:themeColor="text1"/>
                <w:sz w:val="22"/>
                <w:lang w:val="hy-AM"/>
              </w:rPr>
            </w:pPr>
            <w:r w:rsidRPr="000F6DCC">
              <w:rPr>
                <w:color w:val="000000" w:themeColor="text1"/>
                <w:sz w:val="22"/>
                <w:lang w:val="hy-AM"/>
              </w:rPr>
              <w:t>Перечень требований к созданию и внедрению лабораторной информационной системы</w:t>
            </w:r>
          </w:p>
          <w:p w:rsidR="00A04A7C" w:rsidRPr="000F6DCC" w:rsidRDefault="00A04A7C" w:rsidP="00BB01B0">
            <w:pPr>
              <w:rPr>
                <w:color w:val="000000" w:themeColor="text1"/>
                <w:sz w:val="22"/>
                <w:lang w:val="hy-AM"/>
              </w:rPr>
            </w:pPr>
            <w:r w:rsidRPr="000F6DCC">
              <w:rPr>
                <w:color w:val="000000" w:themeColor="text1"/>
                <w:sz w:val="22"/>
                <w:lang w:val="hy-AM"/>
              </w:rPr>
              <w:t>Проведение технических исследований лабораторных процессов, технического аудита, разработка технических условий</w:t>
            </w:r>
          </w:p>
          <w:p w:rsidR="00A04A7C" w:rsidRPr="000F6DCC" w:rsidRDefault="00A04A7C" w:rsidP="00BB01B0">
            <w:pPr>
              <w:pStyle w:val="ListParagraph"/>
              <w:numPr>
                <w:ilvl w:val="0"/>
                <w:numId w:val="36"/>
              </w:numPr>
              <w:spacing w:line="276" w:lineRule="auto"/>
              <w:contextualSpacing/>
              <w:rPr>
                <w:color w:val="000000" w:themeColor="text1"/>
                <w:sz w:val="22"/>
                <w:lang w:val="hy-AM"/>
              </w:rPr>
            </w:pPr>
            <w:r w:rsidRPr="000F6DCC">
              <w:rPr>
                <w:rFonts w:ascii="Cambria" w:hAnsi="Cambria" w:cs="Cambria"/>
                <w:color w:val="000000" w:themeColor="text1"/>
                <w:sz w:val="22"/>
                <w:lang w:val="hy-AM"/>
              </w:rPr>
              <w:t>Создание</w:t>
            </w:r>
            <w:r w:rsidRPr="000F6DCC">
              <w:rPr>
                <w:color w:val="000000" w:themeColor="text1"/>
                <w:sz w:val="22"/>
                <w:lang w:val="hy-AM"/>
              </w:rPr>
              <w:t xml:space="preserve"> </w:t>
            </w:r>
            <w:r w:rsidRPr="000F6DCC">
              <w:rPr>
                <w:rFonts w:ascii="Cambria" w:hAnsi="Cambria" w:cs="Cambria"/>
                <w:color w:val="000000" w:themeColor="text1"/>
                <w:sz w:val="22"/>
                <w:lang w:val="hy-AM"/>
              </w:rPr>
              <w:t>лабораторной</w:t>
            </w:r>
            <w:r w:rsidRPr="000F6DCC">
              <w:rPr>
                <w:color w:val="000000" w:themeColor="text1"/>
                <w:sz w:val="22"/>
                <w:lang w:val="hy-AM"/>
              </w:rPr>
              <w:t xml:space="preserve"> </w:t>
            </w:r>
            <w:r w:rsidRPr="000F6DCC">
              <w:rPr>
                <w:rFonts w:ascii="Cambria" w:hAnsi="Cambria" w:cs="Cambria"/>
                <w:color w:val="000000" w:themeColor="text1"/>
                <w:sz w:val="22"/>
                <w:lang w:val="hy-AM"/>
              </w:rPr>
              <w:t>информационной</w:t>
            </w:r>
            <w:r w:rsidRPr="000F6DCC">
              <w:rPr>
                <w:color w:val="000000" w:themeColor="text1"/>
                <w:sz w:val="22"/>
                <w:lang w:val="hy-AM"/>
              </w:rPr>
              <w:t xml:space="preserve"> </w:t>
            </w:r>
            <w:r w:rsidRPr="000F6DCC">
              <w:rPr>
                <w:rFonts w:ascii="Cambria" w:hAnsi="Cambria" w:cs="Cambria"/>
                <w:color w:val="000000" w:themeColor="text1"/>
                <w:sz w:val="22"/>
                <w:lang w:val="hy-AM"/>
              </w:rPr>
              <w:t>системы</w:t>
            </w:r>
            <w:r w:rsidRPr="000F6DCC">
              <w:rPr>
                <w:color w:val="000000" w:themeColor="text1"/>
                <w:sz w:val="22"/>
                <w:lang w:val="hy-AM"/>
              </w:rPr>
              <w:t xml:space="preserve"> </w:t>
            </w:r>
            <w:r w:rsidRPr="000F6DCC">
              <w:rPr>
                <w:rFonts w:ascii="Cambria" w:hAnsi="Cambria" w:cs="Cambria"/>
                <w:color w:val="000000" w:themeColor="text1"/>
                <w:sz w:val="22"/>
                <w:lang w:val="hy-AM"/>
              </w:rPr>
              <w:t>на</w:t>
            </w:r>
            <w:r w:rsidRPr="000F6DCC">
              <w:rPr>
                <w:color w:val="000000" w:themeColor="text1"/>
                <w:sz w:val="22"/>
                <w:lang w:val="hy-AM"/>
              </w:rPr>
              <w:t xml:space="preserve"> </w:t>
            </w:r>
            <w:r w:rsidRPr="000F6DCC">
              <w:rPr>
                <w:rFonts w:ascii="Cambria" w:hAnsi="Cambria" w:cs="Cambria"/>
                <w:color w:val="000000" w:themeColor="text1"/>
                <w:sz w:val="22"/>
                <w:lang w:val="hy-AM"/>
              </w:rPr>
              <w:t>рабочих</w:t>
            </w:r>
            <w:r w:rsidRPr="000F6DCC">
              <w:rPr>
                <w:color w:val="000000" w:themeColor="text1"/>
                <w:sz w:val="22"/>
                <w:lang w:val="hy-AM"/>
              </w:rPr>
              <w:t xml:space="preserve"> </w:t>
            </w:r>
            <w:r w:rsidRPr="000F6DCC">
              <w:rPr>
                <w:rFonts w:ascii="Cambria" w:hAnsi="Cambria" w:cs="Cambria"/>
                <w:color w:val="000000" w:themeColor="text1"/>
                <w:sz w:val="22"/>
                <w:lang w:val="hy-AM"/>
              </w:rPr>
              <w:t>местах</w:t>
            </w:r>
          </w:p>
          <w:p w:rsidR="00A04A7C" w:rsidRPr="000F6DCC" w:rsidRDefault="00A04A7C" w:rsidP="00BB01B0">
            <w:pPr>
              <w:pStyle w:val="ListParagraph"/>
              <w:numPr>
                <w:ilvl w:val="0"/>
                <w:numId w:val="36"/>
              </w:numPr>
              <w:spacing w:line="276" w:lineRule="auto"/>
              <w:contextualSpacing/>
              <w:rPr>
                <w:color w:val="000000" w:themeColor="text1"/>
                <w:sz w:val="22"/>
                <w:lang w:val="hy-AM"/>
              </w:rPr>
            </w:pPr>
            <w:r w:rsidRPr="000F6DCC">
              <w:rPr>
                <w:rFonts w:ascii="Cambria" w:hAnsi="Cambria" w:cs="Cambria"/>
                <w:color w:val="000000" w:themeColor="text1"/>
                <w:sz w:val="22"/>
                <w:lang w:val="hy-AM"/>
              </w:rPr>
              <w:t>Обучение</w:t>
            </w:r>
            <w:r w:rsidRPr="000F6DCC">
              <w:rPr>
                <w:color w:val="000000" w:themeColor="text1"/>
                <w:sz w:val="22"/>
                <w:lang w:val="hy-AM"/>
              </w:rPr>
              <w:t xml:space="preserve"> </w:t>
            </w:r>
            <w:r w:rsidRPr="000F6DCC">
              <w:rPr>
                <w:rFonts w:ascii="Cambria" w:hAnsi="Cambria" w:cs="Cambria"/>
                <w:color w:val="000000" w:themeColor="text1"/>
                <w:sz w:val="22"/>
                <w:lang w:val="hy-AM"/>
              </w:rPr>
              <w:t>персонала</w:t>
            </w:r>
            <w:r w:rsidRPr="000F6DCC">
              <w:rPr>
                <w:color w:val="000000" w:themeColor="text1"/>
                <w:sz w:val="22"/>
                <w:lang w:val="hy-AM"/>
              </w:rPr>
              <w:t xml:space="preserve">, </w:t>
            </w:r>
            <w:r w:rsidRPr="000F6DCC">
              <w:rPr>
                <w:rFonts w:ascii="Cambria" w:hAnsi="Cambria" w:cs="Cambria"/>
                <w:color w:val="000000" w:themeColor="text1"/>
                <w:sz w:val="22"/>
                <w:lang w:val="hy-AM"/>
              </w:rPr>
              <w:t>работающего</w:t>
            </w:r>
            <w:r w:rsidRPr="000F6DCC">
              <w:rPr>
                <w:color w:val="000000" w:themeColor="text1"/>
                <w:sz w:val="22"/>
                <w:lang w:val="hy-AM"/>
              </w:rPr>
              <w:t xml:space="preserve"> </w:t>
            </w:r>
            <w:r w:rsidRPr="000F6DCC">
              <w:rPr>
                <w:rFonts w:ascii="Cambria" w:hAnsi="Cambria" w:cs="Cambria"/>
                <w:color w:val="000000" w:themeColor="text1"/>
                <w:sz w:val="22"/>
                <w:lang w:val="hy-AM"/>
              </w:rPr>
              <w:t>на</w:t>
            </w:r>
            <w:r w:rsidRPr="000F6DCC">
              <w:rPr>
                <w:color w:val="000000" w:themeColor="text1"/>
                <w:sz w:val="22"/>
                <w:lang w:val="hy-AM"/>
              </w:rPr>
              <w:t xml:space="preserve"> </w:t>
            </w:r>
            <w:r w:rsidRPr="000F6DCC">
              <w:rPr>
                <w:rFonts w:ascii="Cambria" w:hAnsi="Cambria" w:cs="Cambria"/>
                <w:color w:val="000000" w:themeColor="text1"/>
                <w:sz w:val="22"/>
                <w:lang w:val="hy-AM"/>
              </w:rPr>
              <w:t>комплексе</w:t>
            </w:r>
          </w:p>
          <w:p w:rsidR="00A04A7C" w:rsidRPr="000F6DCC" w:rsidRDefault="00A04A7C" w:rsidP="00BB01B0">
            <w:pPr>
              <w:pStyle w:val="ListParagraph"/>
              <w:numPr>
                <w:ilvl w:val="0"/>
                <w:numId w:val="36"/>
              </w:numPr>
              <w:spacing w:line="276" w:lineRule="auto"/>
              <w:contextualSpacing/>
              <w:rPr>
                <w:color w:val="000000" w:themeColor="text1"/>
                <w:sz w:val="22"/>
                <w:lang w:val="hy-AM"/>
              </w:rPr>
            </w:pPr>
            <w:r w:rsidRPr="000F6DCC">
              <w:rPr>
                <w:rFonts w:ascii="Cambria" w:hAnsi="Cambria" w:cs="Cambria"/>
                <w:color w:val="000000" w:themeColor="text1"/>
                <w:sz w:val="22"/>
                <w:lang w:val="hy-AM"/>
              </w:rPr>
              <w:t>Реализация</w:t>
            </w:r>
            <w:r w:rsidRPr="000F6DCC">
              <w:rPr>
                <w:color w:val="000000" w:themeColor="text1"/>
                <w:sz w:val="22"/>
                <w:lang w:val="hy-AM"/>
              </w:rPr>
              <w:t xml:space="preserve"> </w:t>
            </w:r>
            <w:r w:rsidRPr="000F6DCC">
              <w:rPr>
                <w:rFonts w:ascii="Cambria" w:hAnsi="Cambria" w:cs="Cambria"/>
                <w:color w:val="000000" w:themeColor="text1"/>
                <w:sz w:val="22"/>
                <w:lang w:val="hy-AM"/>
              </w:rPr>
              <w:t>тестового</w:t>
            </w:r>
            <w:r w:rsidRPr="000F6DCC">
              <w:rPr>
                <w:color w:val="000000" w:themeColor="text1"/>
                <w:sz w:val="22"/>
                <w:lang w:val="hy-AM"/>
              </w:rPr>
              <w:t xml:space="preserve"> </w:t>
            </w:r>
            <w:r w:rsidRPr="000F6DCC">
              <w:rPr>
                <w:rFonts w:ascii="Cambria" w:hAnsi="Cambria" w:cs="Cambria"/>
                <w:color w:val="000000" w:themeColor="text1"/>
                <w:sz w:val="22"/>
                <w:lang w:val="hy-AM"/>
              </w:rPr>
              <w:t>запуска</w:t>
            </w:r>
            <w:r w:rsidRPr="000F6DCC">
              <w:rPr>
                <w:color w:val="000000" w:themeColor="text1"/>
                <w:sz w:val="22"/>
                <w:lang w:val="hy-AM"/>
              </w:rPr>
              <w:t xml:space="preserve"> </w:t>
            </w:r>
            <w:r w:rsidRPr="000F6DCC">
              <w:rPr>
                <w:rFonts w:ascii="Cambria" w:hAnsi="Cambria" w:cs="Cambria"/>
                <w:color w:val="000000" w:themeColor="text1"/>
                <w:sz w:val="22"/>
                <w:lang w:val="hy-AM"/>
              </w:rPr>
              <w:t>системы</w:t>
            </w:r>
          </w:p>
          <w:p w:rsidR="00A04A7C" w:rsidRPr="000F6DCC" w:rsidRDefault="00A04A7C" w:rsidP="00BB01B0">
            <w:pPr>
              <w:pStyle w:val="ListParagraph"/>
              <w:numPr>
                <w:ilvl w:val="0"/>
                <w:numId w:val="36"/>
              </w:numPr>
              <w:spacing w:line="276" w:lineRule="auto"/>
              <w:contextualSpacing/>
              <w:rPr>
                <w:color w:val="000000" w:themeColor="text1"/>
                <w:sz w:val="22"/>
                <w:lang w:val="hy-AM"/>
              </w:rPr>
            </w:pPr>
            <w:r w:rsidRPr="000F6DCC">
              <w:rPr>
                <w:rFonts w:ascii="Cambria" w:hAnsi="Cambria" w:cs="Cambria"/>
                <w:color w:val="000000" w:themeColor="text1"/>
                <w:sz w:val="22"/>
                <w:lang w:val="hy-AM"/>
              </w:rPr>
              <w:t>Работа</w:t>
            </w:r>
            <w:r w:rsidRPr="000F6DCC">
              <w:rPr>
                <w:color w:val="000000" w:themeColor="text1"/>
                <w:sz w:val="22"/>
                <w:lang w:val="hy-AM"/>
              </w:rPr>
              <w:t xml:space="preserve"> </w:t>
            </w:r>
            <w:r w:rsidRPr="000F6DCC">
              <w:rPr>
                <w:rFonts w:ascii="Cambria" w:hAnsi="Cambria" w:cs="Cambria"/>
                <w:color w:val="000000" w:themeColor="text1"/>
                <w:sz w:val="22"/>
                <w:lang w:val="hy-AM"/>
              </w:rPr>
              <w:t>системы</w:t>
            </w:r>
          </w:p>
          <w:p w:rsidR="00A04A7C" w:rsidRPr="000F6DCC" w:rsidRDefault="00A04A7C" w:rsidP="00BB01B0">
            <w:pPr>
              <w:rPr>
                <w:color w:val="000000" w:themeColor="text1"/>
                <w:sz w:val="22"/>
                <w:lang w:val="hy-AM"/>
              </w:rPr>
            </w:pPr>
          </w:p>
          <w:p w:rsidR="00EB68B8" w:rsidRPr="000741B8" w:rsidRDefault="00A04A7C" w:rsidP="00BB01B0">
            <w:pPr>
              <w:rPr>
                <w:sz w:val="20"/>
                <w:lang w:val="hy-AM"/>
              </w:rPr>
            </w:pPr>
            <w:r w:rsidRPr="000F6DCC">
              <w:rPr>
                <w:color w:val="000000" w:themeColor="text1"/>
                <w:sz w:val="22"/>
                <w:lang w:val="hy-AM"/>
              </w:rPr>
              <w:t>Поставщик должен иметь не менее 2</w:t>
            </w:r>
            <w:r w:rsidRPr="000F6DCC">
              <w:rPr>
                <w:color w:val="000000" w:themeColor="text1"/>
                <w:sz w:val="22"/>
              </w:rPr>
              <w:t xml:space="preserve"> (двух)</w:t>
            </w:r>
            <w:r w:rsidRPr="000F6DCC">
              <w:rPr>
                <w:color w:val="000000" w:themeColor="text1"/>
                <w:sz w:val="22"/>
                <w:lang w:val="hy-AM"/>
              </w:rPr>
              <w:t xml:space="preserve"> полностью выполненных контрактов на автоматизацию лабораторий за последние два года.</w:t>
            </w:r>
          </w:p>
        </w:tc>
      </w:tr>
    </w:tbl>
    <w:p w:rsidR="008F2CA1" w:rsidRDefault="008F2CA1" w:rsidP="00EB68B8">
      <w:pPr>
        <w:ind w:firstLine="720"/>
        <w:jc w:val="both"/>
        <w:rPr>
          <w:rFonts w:cs="Sylfaen"/>
          <w:sz w:val="20"/>
          <w:szCs w:val="20"/>
          <w:lang w:val="hy-AM"/>
        </w:rPr>
      </w:pPr>
    </w:p>
    <w:p w:rsidR="008F2CA1" w:rsidRDefault="008F2CA1" w:rsidP="00EB68B8">
      <w:pPr>
        <w:ind w:firstLine="720"/>
        <w:jc w:val="both"/>
        <w:rPr>
          <w:rFonts w:cs="Sylfaen"/>
          <w:sz w:val="20"/>
          <w:szCs w:val="20"/>
          <w:lang w:val="hy-AM"/>
        </w:rPr>
      </w:pPr>
    </w:p>
    <w:p w:rsidR="008F2CA1" w:rsidRDefault="008F2CA1" w:rsidP="00EB68B8">
      <w:pPr>
        <w:ind w:firstLine="720"/>
        <w:jc w:val="both"/>
        <w:rPr>
          <w:rFonts w:cs="Sylfaen"/>
          <w:sz w:val="20"/>
          <w:szCs w:val="20"/>
          <w:lang w:val="hy-AM"/>
        </w:rPr>
      </w:pPr>
    </w:p>
    <w:p w:rsidR="001B4174" w:rsidRPr="00221F2E" w:rsidRDefault="001B4174" w:rsidP="001B4174">
      <w:pPr>
        <w:widowControl w:val="0"/>
        <w:spacing w:after="160"/>
        <w:jc w:val="center"/>
        <w:rPr>
          <w:rFonts w:ascii="GHEA Grapalat" w:hAnsi="GHEA Grapalat"/>
          <w:lang w:val="pt-BR"/>
        </w:rPr>
      </w:pPr>
    </w:p>
    <w:p w:rsidR="001B4174" w:rsidRDefault="001B4174" w:rsidP="001B4174">
      <w:pPr>
        <w:widowControl w:val="0"/>
        <w:spacing w:after="160"/>
        <w:jc w:val="center"/>
        <w:rPr>
          <w:rFonts w:ascii="GHEA Grapalat" w:hAnsi="GHEA Grapalat"/>
        </w:rPr>
      </w:pPr>
    </w:p>
    <w:p w:rsidR="001B4174" w:rsidRPr="00521A49" w:rsidRDefault="001B4174" w:rsidP="001B4174">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1B4174" w:rsidRPr="00521A49" w:rsidTr="001B4174">
        <w:trPr>
          <w:jc w:val="center"/>
        </w:trPr>
        <w:tc>
          <w:tcPr>
            <w:tcW w:w="4536" w:type="dxa"/>
          </w:tcPr>
          <w:p w:rsidR="001B4174" w:rsidRPr="00521A49" w:rsidRDefault="001B4174" w:rsidP="001B4174">
            <w:pPr>
              <w:widowControl w:val="0"/>
              <w:jc w:val="center"/>
              <w:rPr>
                <w:rFonts w:ascii="GHEA Grapalat" w:hAnsi="GHEA Grapalat" w:cs="Sylfaen"/>
                <w:b/>
                <w:bCs/>
              </w:rPr>
            </w:pPr>
            <w:r w:rsidRPr="00521A49">
              <w:rPr>
                <w:rFonts w:ascii="GHEA Grapalat" w:hAnsi="GHEA Grapalat"/>
                <w:b/>
              </w:rPr>
              <w:t>ПОКУПАТЕЛЬ</w:t>
            </w:r>
          </w:p>
          <w:p w:rsidR="001B4174" w:rsidRPr="00521A49" w:rsidRDefault="001B4174" w:rsidP="001B4174">
            <w:pPr>
              <w:widowControl w:val="0"/>
              <w:jc w:val="center"/>
              <w:rPr>
                <w:rFonts w:ascii="GHEA Grapalat" w:hAnsi="GHEA Grapalat"/>
                <w:lang w:val="en-US"/>
              </w:rPr>
            </w:pPr>
            <w:r w:rsidRPr="00521A49">
              <w:rPr>
                <w:rFonts w:ascii="GHEA Grapalat" w:hAnsi="GHEA Grapalat"/>
                <w:lang w:val="en-US"/>
              </w:rPr>
              <w:t>_____________________</w:t>
            </w:r>
          </w:p>
          <w:p w:rsidR="001B4174" w:rsidRPr="00521A49" w:rsidRDefault="001B4174" w:rsidP="001B4174">
            <w:pPr>
              <w:widowControl w:val="0"/>
              <w:jc w:val="center"/>
              <w:rPr>
                <w:rFonts w:ascii="GHEA Grapalat" w:hAnsi="GHEA Grapalat"/>
              </w:rPr>
            </w:pPr>
            <w:r w:rsidRPr="00521A49">
              <w:rPr>
                <w:rFonts w:ascii="GHEA Grapalat" w:hAnsi="GHEA Grapalat"/>
              </w:rPr>
              <w:t>/подпись/</w:t>
            </w:r>
          </w:p>
          <w:p w:rsidR="001B4174" w:rsidRPr="00521A49" w:rsidRDefault="001B4174" w:rsidP="001B4174">
            <w:pPr>
              <w:widowControl w:val="0"/>
              <w:jc w:val="center"/>
              <w:rPr>
                <w:rFonts w:ascii="GHEA Grapalat" w:hAnsi="GHEA Grapalat"/>
              </w:rPr>
            </w:pPr>
            <w:r w:rsidRPr="00521A49">
              <w:rPr>
                <w:rFonts w:ascii="GHEA Grapalat" w:hAnsi="GHEA Grapalat"/>
              </w:rPr>
              <w:t>М. П.</w:t>
            </w:r>
          </w:p>
        </w:tc>
        <w:tc>
          <w:tcPr>
            <w:tcW w:w="760" w:type="dxa"/>
          </w:tcPr>
          <w:p w:rsidR="001B4174" w:rsidRPr="00521A49" w:rsidRDefault="001B4174" w:rsidP="001B4174">
            <w:pPr>
              <w:widowControl w:val="0"/>
              <w:jc w:val="center"/>
              <w:rPr>
                <w:rFonts w:ascii="GHEA Grapalat" w:hAnsi="GHEA Grapalat"/>
              </w:rPr>
            </w:pPr>
          </w:p>
        </w:tc>
        <w:tc>
          <w:tcPr>
            <w:tcW w:w="4343" w:type="dxa"/>
          </w:tcPr>
          <w:p w:rsidR="001B4174" w:rsidRPr="00521A49" w:rsidRDefault="001B4174" w:rsidP="001B4174">
            <w:pPr>
              <w:widowControl w:val="0"/>
              <w:jc w:val="center"/>
              <w:rPr>
                <w:rFonts w:ascii="GHEA Grapalat" w:hAnsi="GHEA Grapalat" w:cs="Sylfaen"/>
                <w:b/>
                <w:bCs/>
              </w:rPr>
            </w:pPr>
            <w:r w:rsidRPr="00521A49">
              <w:rPr>
                <w:rFonts w:ascii="GHEA Grapalat" w:hAnsi="GHEA Grapalat"/>
                <w:b/>
              </w:rPr>
              <w:t>ПРОДАВЕЦ</w:t>
            </w:r>
          </w:p>
          <w:p w:rsidR="001B4174" w:rsidRPr="00521A49" w:rsidRDefault="001B4174" w:rsidP="001B4174">
            <w:pPr>
              <w:widowControl w:val="0"/>
              <w:jc w:val="center"/>
              <w:rPr>
                <w:rFonts w:ascii="GHEA Grapalat" w:hAnsi="GHEA Grapalat"/>
                <w:lang w:val="en-US"/>
              </w:rPr>
            </w:pPr>
            <w:r w:rsidRPr="00521A49">
              <w:rPr>
                <w:rFonts w:ascii="GHEA Grapalat" w:hAnsi="GHEA Grapalat"/>
                <w:lang w:val="en-US"/>
              </w:rPr>
              <w:t>______________________</w:t>
            </w:r>
          </w:p>
          <w:p w:rsidR="001B4174" w:rsidRPr="00521A49" w:rsidRDefault="001B4174" w:rsidP="001B4174">
            <w:pPr>
              <w:widowControl w:val="0"/>
              <w:jc w:val="center"/>
              <w:rPr>
                <w:rFonts w:ascii="GHEA Grapalat" w:hAnsi="GHEA Grapalat"/>
              </w:rPr>
            </w:pPr>
            <w:r w:rsidRPr="00521A49">
              <w:rPr>
                <w:rFonts w:ascii="GHEA Grapalat" w:hAnsi="GHEA Grapalat"/>
              </w:rPr>
              <w:t>/подпись/</w:t>
            </w:r>
          </w:p>
          <w:p w:rsidR="001B4174" w:rsidRPr="00521A49" w:rsidRDefault="001B4174" w:rsidP="001B4174">
            <w:pPr>
              <w:widowControl w:val="0"/>
              <w:jc w:val="center"/>
              <w:rPr>
                <w:rFonts w:ascii="GHEA Grapalat" w:hAnsi="GHEA Grapalat"/>
              </w:rPr>
            </w:pPr>
            <w:r w:rsidRPr="00521A49">
              <w:rPr>
                <w:rFonts w:ascii="GHEA Grapalat" w:hAnsi="GHEA Grapalat"/>
              </w:rPr>
              <w:t>М. П.</w:t>
            </w:r>
          </w:p>
        </w:tc>
      </w:tr>
    </w:tbl>
    <w:p w:rsidR="00EE6E58" w:rsidRPr="00521A49" w:rsidRDefault="001B4174" w:rsidP="00EE6E58">
      <w:pPr>
        <w:widowControl w:val="0"/>
        <w:jc w:val="right"/>
        <w:rPr>
          <w:rFonts w:ascii="GHEA Grapalat" w:hAnsi="GHEA Grapalat"/>
          <w:i/>
        </w:rPr>
      </w:pPr>
      <w:r w:rsidRPr="00521A49">
        <w:rPr>
          <w:rFonts w:ascii="GHEA Grapalat" w:hAnsi="GHEA Grapalat"/>
        </w:rPr>
        <w:br w:type="page"/>
      </w:r>
      <w:r w:rsidR="00EE6E58" w:rsidRPr="00521A49">
        <w:rPr>
          <w:rFonts w:ascii="GHEA Grapalat" w:hAnsi="GHEA Grapalat"/>
          <w:i/>
        </w:rPr>
        <w:lastRenderedPageBreak/>
        <w:t>Приложение № 1</w:t>
      </w:r>
      <w:r w:rsidR="00EE6E58">
        <w:rPr>
          <w:rFonts w:ascii="GHEA Grapalat" w:hAnsi="GHEA Grapalat"/>
          <w:i/>
        </w:rPr>
        <w:t>.1</w:t>
      </w:r>
    </w:p>
    <w:p w:rsidR="00EE6E58" w:rsidRDefault="00EE6E58" w:rsidP="00EE6E58">
      <w:pPr>
        <w:widowControl w:val="0"/>
        <w:jc w:val="right"/>
        <w:rPr>
          <w:rFonts w:ascii="GHEA Grapalat" w:hAnsi="GHEA Grapalat"/>
          <w:i/>
        </w:rPr>
      </w:pPr>
      <w:r w:rsidRPr="00521A49">
        <w:rPr>
          <w:rFonts w:ascii="GHEA Grapalat" w:hAnsi="GHEA Grapalat"/>
          <w:i/>
        </w:rPr>
        <w:t xml:space="preserve">к Договору под кодом </w:t>
      </w:r>
      <w:r w:rsidRPr="00521A49">
        <w:rPr>
          <w:rFonts w:ascii="GHEA Grapalat" w:hAnsi="GHEA Grapalat"/>
          <w:i/>
        </w:rPr>
        <w:br/>
        <w:t>заключенному "</w:t>
      </w:r>
      <w:r w:rsidRPr="00521A49">
        <w:rPr>
          <w:rFonts w:ascii="GHEA Grapalat" w:hAnsi="GHEA Grapalat"/>
          <w:i/>
        </w:rPr>
        <w:tab/>
        <w:t>"</w:t>
      </w:r>
      <w:r w:rsidRPr="00521A49">
        <w:rPr>
          <w:rFonts w:ascii="GHEA Grapalat" w:hAnsi="GHEA Grapalat"/>
          <w:i/>
        </w:rPr>
        <w:tab/>
        <w:t>20</w:t>
      </w:r>
      <w:r w:rsidRPr="00521A49">
        <w:rPr>
          <w:rFonts w:ascii="GHEA Grapalat" w:hAnsi="GHEA Grapalat"/>
          <w:i/>
        </w:rPr>
        <w:tab/>
        <w:t>г.</w:t>
      </w:r>
    </w:p>
    <w:p w:rsidR="00F8530B" w:rsidRDefault="00F8530B" w:rsidP="00EE6E58">
      <w:pPr>
        <w:widowControl w:val="0"/>
        <w:jc w:val="center"/>
        <w:rPr>
          <w:rFonts w:cs="Sylfaen"/>
          <w:sz w:val="22"/>
        </w:rPr>
      </w:pPr>
    </w:p>
    <w:p w:rsidR="00F8530B" w:rsidRDefault="00F8530B" w:rsidP="00EE6E58">
      <w:pPr>
        <w:widowControl w:val="0"/>
        <w:jc w:val="center"/>
        <w:rPr>
          <w:rFonts w:cs="Sylfaen"/>
          <w:sz w:val="22"/>
        </w:rPr>
      </w:pPr>
    </w:p>
    <w:p w:rsidR="00EE6E58" w:rsidRPr="00F8530B" w:rsidRDefault="00EE6E58" w:rsidP="00EE6E58">
      <w:pPr>
        <w:widowControl w:val="0"/>
        <w:jc w:val="center"/>
        <w:rPr>
          <w:rFonts w:cs="Sylfaen"/>
          <w:b/>
          <w:bCs/>
          <w:lang w:val="hy-AM"/>
        </w:rPr>
      </w:pPr>
      <w:r w:rsidRPr="00F8530B">
        <w:rPr>
          <w:rFonts w:cs="Sylfaen"/>
          <w:b/>
          <w:bCs/>
        </w:rPr>
        <w:t>М</w:t>
      </w:r>
      <w:r w:rsidRPr="00F8530B">
        <w:rPr>
          <w:rFonts w:cs="Sylfaen"/>
          <w:b/>
          <w:bCs/>
          <w:lang w:val="hy-AM"/>
        </w:rPr>
        <w:t>аксимальные цены за единицу услуг</w:t>
      </w:r>
    </w:p>
    <w:p w:rsidR="00EE6E58" w:rsidRDefault="00EE6E58" w:rsidP="00EE6E58">
      <w:pPr>
        <w:jc w:val="center"/>
        <w:rPr>
          <w:rFonts w:cs="Sylfaen"/>
          <w:sz w:val="22"/>
          <w:lang w:val="hy-AM"/>
        </w:rPr>
      </w:pPr>
    </w:p>
    <w:tbl>
      <w:tblPr>
        <w:tblStyle w:val="TableGrid"/>
        <w:tblW w:w="10810" w:type="dxa"/>
        <w:jc w:val="center"/>
        <w:tblLayout w:type="fixed"/>
        <w:tblLook w:val="04A0" w:firstRow="1" w:lastRow="0" w:firstColumn="1" w:lastColumn="0" w:noHBand="0" w:noVBand="1"/>
      </w:tblPr>
      <w:tblGrid>
        <w:gridCol w:w="606"/>
        <w:gridCol w:w="5964"/>
        <w:gridCol w:w="1170"/>
        <w:gridCol w:w="1260"/>
        <w:gridCol w:w="1810"/>
      </w:tblGrid>
      <w:tr w:rsidR="00F8530B" w:rsidRPr="008A16A2" w:rsidTr="00846DF7">
        <w:trPr>
          <w:jc w:val="center"/>
        </w:trPr>
        <w:tc>
          <w:tcPr>
            <w:tcW w:w="606" w:type="dxa"/>
            <w:vAlign w:val="center"/>
          </w:tcPr>
          <w:p w:rsidR="00F8530B" w:rsidRPr="00814844" w:rsidRDefault="00F8530B" w:rsidP="00DA255D">
            <w:pPr>
              <w:ind w:right="-57"/>
              <w:rPr>
                <w:rFonts w:eastAsia="Calibri" w:cs="Calibri"/>
                <w:w w:val="105"/>
                <w:sz w:val="20"/>
                <w:szCs w:val="20"/>
                <w:lang w:val="hy-AM"/>
              </w:rPr>
            </w:pPr>
            <w:r w:rsidRPr="00814844">
              <w:rPr>
                <w:rFonts w:eastAsia="Calibri" w:cs="Calibri"/>
                <w:w w:val="105"/>
                <w:sz w:val="20"/>
                <w:szCs w:val="20"/>
                <w:lang w:val="hy-AM"/>
              </w:rPr>
              <w:t>N</w:t>
            </w:r>
          </w:p>
        </w:tc>
        <w:tc>
          <w:tcPr>
            <w:tcW w:w="5964" w:type="dxa"/>
            <w:vAlign w:val="center"/>
          </w:tcPr>
          <w:p w:rsidR="00F8530B" w:rsidRPr="00814844" w:rsidRDefault="00F8530B" w:rsidP="00DA255D">
            <w:pPr>
              <w:ind w:right="-57"/>
              <w:jc w:val="center"/>
              <w:rPr>
                <w:rFonts w:eastAsia="Calibri" w:cs="Calibri"/>
                <w:w w:val="105"/>
                <w:sz w:val="20"/>
                <w:szCs w:val="20"/>
                <w:lang w:val="hy-AM"/>
              </w:rPr>
            </w:pPr>
            <w:r w:rsidRPr="00814844">
              <w:rPr>
                <w:rFonts w:eastAsia="Calibri" w:cs="Calibri"/>
                <w:w w:val="105"/>
                <w:sz w:val="20"/>
                <w:szCs w:val="20"/>
                <w:lang w:val="hy-AM"/>
              </w:rPr>
              <w:t>Наименование</w:t>
            </w:r>
          </w:p>
        </w:tc>
        <w:tc>
          <w:tcPr>
            <w:tcW w:w="1170" w:type="dxa"/>
            <w:vAlign w:val="center"/>
          </w:tcPr>
          <w:p w:rsidR="00F8530B" w:rsidRPr="00814844" w:rsidRDefault="00F8530B" w:rsidP="00DA255D">
            <w:pPr>
              <w:ind w:right="-57"/>
              <w:jc w:val="center"/>
              <w:rPr>
                <w:rFonts w:eastAsia="Calibri" w:cs="Calibri"/>
                <w:w w:val="105"/>
                <w:sz w:val="20"/>
                <w:szCs w:val="20"/>
                <w:lang w:val="hy-AM"/>
              </w:rPr>
            </w:pPr>
            <w:r w:rsidRPr="00814844">
              <w:rPr>
                <w:rFonts w:eastAsia="Calibri" w:cs="Calibri"/>
                <w:w w:val="105"/>
                <w:sz w:val="20"/>
                <w:szCs w:val="20"/>
                <w:lang w:val="hy-AM"/>
              </w:rPr>
              <w:t>Единица измерения</w:t>
            </w:r>
          </w:p>
        </w:tc>
        <w:tc>
          <w:tcPr>
            <w:tcW w:w="1260" w:type="dxa"/>
            <w:vAlign w:val="center"/>
          </w:tcPr>
          <w:p w:rsidR="00F8530B" w:rsidRPr="00814844" w:rsidRDefault="00F8530B" w:rsidP="00DA255D">
            <w:pPr>
              <w:ind w:right="-57"/>
              <w:jc w:val="center"/>
              <w:rPr>
                <w:rFonts w:eastAsia="Calibri" w:cs="Calibri"/>
                <w:w w:val="105"/>
                <w:sz w:val="20"/>
                <w:szCs w:val="20"/>
                <w:lang w:val="hy-AM"/>
              </w:rPr>
            </w:pPr>
            <w:r w:rsidRPr="00814844">
              <w:rPr>
                <w:rFonts w:eastAsia="Calibri" w:cs="Calibri"/>
                <w:w w:val="105"/>
                <w:sz w:val="20"/>
                <w:szCs w:val="20"/>
                <w:lang w:val="hy-AM"/>
              </w:rPr>
              <w:t>Количество</w:t>
            </w:r>
          </w:p>
        </w:tc>
        <w:tc>
          <w:tcPr>
            <w:tcW w:w="1810" w:type="dxa"/>
            <w:vAlign w:val="center"/>
          </w:tcPr>
          <w:p w:rsidR="00F8530B" w:rsidRPr="0026706D" w:rsidRDefault="00F8530B" w:rsidP="00DA255D">
            <w:pPr>
              <w:ind w:right="-57"/>
              <w:jc w:val="center"/>
              <w:rPr>
                <w:rFonts w:eastAsia="Calibri" w:cs="Calibri"/>
                <w:w w:val="105"/>
                <w:sz w:val="20"/>
                <w:szCs w:val="20"/>
                <w:lang w:val="hy-AM"/>
              </w:rPr>
            </w:pPr>
            <w:r w:rsidRPr="0026706D">
              <w:rPr>
                <w:rFonts w:eastAsia="Calibri" w:cs="Calibri"/>
                <w:w w:val="105"/>
                <w:sz w:val="20"/>
                <w:szCs w:val="20"/>
                <w:lang w:val="hy-AM"/>
              </w:rPr>
              <w:t>Максимальная стоимость за единицу услуг,</w:t>
            </w:r>
          </w:p>
          <w:p w:rsidR="00F8530B" w:rsidRPr="0026706D" w:rsidRDefault="00F8530B" w:rsidP="00DA255D">
            <w:pPr>
              <w:ind w:right="-57"/>
              <w:jc w:val="center"/>
              <w:rPr>
                <w:rFonts w:eastAsia="Calibri" w:cs="Calibri"/>
                <w:w w:val="105"/>
                <w:sz w:val="20"/>
                <w:szCs w:val="20"/>
                <w:lang w:val="hy-AM"/>
              </w:rPr>
            </w:pPr>
            <w:r w:rsidRPr="0026706D">
              <w:rPr>
                <w:rFonts w:eastAsia="Calibri" w:cs="Calibri"/>
                <w:w w:val="105"/>
                <w:sz w:val="20"/>
                <w:szCs w:val="20"/>
                <w:lang w:val="hy-AM"/>
              </w:rPr>
              <w:t>/драм РА/</w:t>
            </w:r>
          </w:p>
        </w:tc>
      </w:tr>
      <w:tr w:rsidR="00F8530B" w:rsidRPr="00E7245F" w:rsidTr="00CD65D9">
        <w:trPr>
          <w:trHeight w:val="340"/>
          <w:jc w:val="center"/>
        </w:trPr>
        <w:tc>
          <w:tcPr>
            <w:tcW w:w="606" w:type="dxa"/>
            <w:vAlign w:val="center"/>
          </w:tcPr>
          <w:p w:rsidR="00F8530B" w:rsidRPr="00A42D32" w:rsidRDefault="00F8530B" w:rsidP="00F8530B">
            <w:pPr>
              <w:ind w:left="86" w:hanging="86"/>
              <w:jc w:val="center"/>
              <w:rPr>
                <w:bCs/>
                <w:color w:val="000000" w:themeColor="text1"/>
                <w:sz w:val="20"/>
                <w:szCs w:val="20"/>
                <w:lang w:val="hy-AM"/>
              </w:rPr>
            </w:pPr>
            <w:r>
              <w:rPr>
                <w:bCs/>
                <w:color w:val="000000" w:themeColor="text1"/>
                <w:sz w:val="20"/>
                <w:szCs w:val="20"/>
                <w:lang w:val="hy-AM"/>
              </w:rPr>
              <w:t>1</w:t>
            </w:r>
          </w:p>
        </w:tc>
        <w:tc>
          <w:tcPr>
            <w:tcW w:w="5964" w:type="dxa"/>
          </w:tcPr>
          <w:p w:rsidR="00F8530B" w:rsidRPr="00F8530B" w:rsidRDefault="00F8530B" w:rsidP="00F8530B">
            <w:pPr>
              <w:ind w:right="-57"/>
              <w:rPr>
                <w:w w:val="105"/>
                <w:sz w:val="20"/>
                <w:szCs w:val="20"/>
              </w:rPr>
            </w:pPr>
            <w:r w:rsidRPr="006D2642">
              <w:rPr>
                <w:rFonts w:cs="Calibri"/>
                <w:color w:val="000000"/>
                <w:sz w:val="22"/>
                <w:lang w:val="hy-AM"/>
              </w:rPr>
              <w:t>Система управления лабораторной информацией, постоянная лицензия (врач/лаборант): 1 одновременное использование</w:t>
            </w:r>
          </w:p>
        </w:tc>
        <w:tc>
          <w:tcPr>
            <w:tcW w:w="1170" w:type="dxa"/>
            <w:vAlign w:val="center"/>
          </w:tcPr>
          <w:p w:rsidR="00F8530B" w:rsidRPr="00F8530B" w:rsidRDefault="00F8530B" w:rsidP="00F8530B">
            <w:pPr>
              <w:jc w:val="center"/>
              <w:rPr>
                <w:rFonts w:ascii="GHEA Grapalat" w:hAnsi="GHEA Grapalat"/>
                <w:color w:val="000000" w:themeColor="text1"/>
                <w:sz w:val="20"/>
                <w:szCs w:val="20"/>
              </w:rPr>
            </w:pPr>
            <w:proofErr w:type="spellStart"/>
            <w:r>
              <w:rPr>
                <w:rFonts w:ascii="GHEA Grapalat" w:hAnsi="GHEA Grapalat"/>
                <w:color w:val="000000" w:themeColor="text1"/>
                <w:sz w:val="20"/>
                <w:szCs w:val="20"/>
              </w:rPr>
              <w:t>шт</w:t>
            </w:r>
            <w:proofErr w:type="spellEnd"/>
          </w:p>
        </w:tc>
        <w:tc>
          <w:tcPr>
            <w:tcW w:w="1260" w:type="dxa"/>
            <w:vAlign w:val="center"/>
          </w:tcPr>
          <w:p w:rsidR="00F8530B" w:rsidRPr="00763184" w:rsidRDefault="00F8530B" w:rsidP="00F8530B">
            <w:pPr>
              <w:jc w:val="center"/>
              <w:rPr>
                <w:rFonts w:ascii="GHEA Grapalat" w:hAnsi="GHEA Grapalat"/>
                <w:color w:val="000000" w:themeColor="text1"/>
                <w:sz w:val="20"/>
                <w:szCs w:val="20"/>
                <w:lang w:val="hy-AM"/>
              </w:rPr>
            </w:pPr>
            <w:r w:rsidRPr="00763184">
              <w:rPr>
                <w:rFonts w:ascii="GHEA Grapalat" w:hAnsi="GHEA Grapalat" w:cs="Calibri"/>
                <w:color w:val="000000"/>
                <w:sz w:val="22"/>
              </w:rPr>
              <w:t>10</w:t>
            </w:r>
          </w:p>
        </w:tc>
        <w:tc>
          <w:tcPr>
            <w:tcW w:w="1810" w:type="dxa"/>
            <w:vAlign w:val="center"/>
          </w:tcPr>
          <w:p w:rsidR="00F8530B" w:rsidRPr="00763184" w:rsidRDefault="00F8530B" w:rsidP="00F8530B">
            <w:pPr>
              <w:ind w:left="-108" w:right="16"/>
              <w:jc w:val="right"/>
              <w:rPr>
                <w:rFonts w:ascii="GHEA Grapalat" w:hAnsi="GHEA Grapalat"/>
                <w:color w:val="000000" w:themeColor="text1"/>
                <w:sz w:val="20"/>
                <w:szCs w:val="20"/>
                <w:lang w:val="hy-AM"/>
              </w:rPr>
            </w:pPr>
            <w:r w:rsidRPr="00763184">
              <w:rPr>
                <w:rFonts w:ascii="GHEA Grapalat" w:eastAsia="Calibri" w:hAnsi="GHEA Grapalat" w:cs="Sylfaen"/>
                <w:sz w:val="22"/>
                <w:lang w:val="hy-AM"/>
              </w:rPr>
              <w:t>3500000</w:t>
            </w:r>
          </w:p>
        </w:tc>
      </w:tr>
      <w:tr w:rsidR="00F8530B" w:rsidRPr="00EF0844" w:rsidTr="009A29ED">
        <w:trPr>
          <w:jc w:val="center"/>
        </w:trPr>
        <w:tc>
          <w:tcPr>
            <w:tcW w:w="606" w:type="dxa"/>
            <w:vAlign w:val="center"/>
          </w:tcPr>
          <w:p w:rsidR="00F8530B" w:rsidRPr="00A42D32" w:rsidRDefault="00F8530B" w:rsidP="00F8530B">
            <w:pPr>
              <w:ind w:left="86" w:hanging="86"/>
              <w:jc w:val="center"/>
              <w:rPr>
                <w:bCs/>
                <w:color w:val="000000" w:themeColor="text1"/>
                <w:sz w:val="20"/>
                <w:szCs w:val="20"/>
                <w:lang w:val="hy-AM"/>
              </w:rPr>
            </w:pPr>
            <w:r>
              <w:rPr>
                <w:bCs/>
                <w:color w:val="000000" w:themeColor="text1"/>
                <w:sz w:val="20"/>
                <w:szCs w:val="20"/>
                <w:lang w:val="hy-AM"/>
              </w:rPr>
              <w:t>2</w:t>
            </w:r>
          </w:p>
        </w:tc>
        <w:tc>
          <w:tcPr>
            <w:tcW w:w="5964" w:type="dxa"/>
          </w:tcPr>
          <w:p w:rsidR="00F8530B" w:rsidRPr="00F8530B" w:rsidRDefault="00F8530B" w:rsidP="00F8530B">
            <w:pPr>
              <w:ind w:right="-57"/>
              <w:rPr>
                <w:w w:val="105"/>
                <w:sz w:val="20"/>
                <w:szCs w:val="20"/>
              </w:rPr>
            </w:pPr>
            <w:r w:rsidRPr="006D2642">
              <w:rPr>
                <w:rFonts w:cs="Calibri"/>
                <w:color w:val="000000"/>
                <w:sz w:val="22"/>
                <w:lang w:val="hy-AM"/>
              </w:rPr>
              <w:t>Система управления лабораторной информацией, постоянная лицензия (регистратор), 1 одновременный пользователь</w:t>
            </w:r>
          </w:p>
        </w:tc>
        <w:tc>
          <w:tcPr>
            <w:tcW w:w="1170" w:type="dxa"/>
            <w:vAlign w:val="center"/>
          </w:tcPr>
          <w:p w:rsidR="00F8530B" w:rsidRPr="00763184" w:rsidRDefault="00F8530B" w:rsidP="00F8530B">
            <w:pPr>
              <w:jc w:val="center"/>
              <w:rPr>
                <w:rFonts w:ascii="GHEA Grapalat" w:hAnsi="GHEA Grapalat"/>
                <w:color w:val="000000" w:themeColor="text1"/>
                <w:sz w:val="20"/>
                <w:szCs w:val="20"/>
                <w:lang w:val="hy-AM"/>
              </w:rPr>
            </w:pPr>
            <w:proofErr w:type="spellStart"/>
            <w:r>
              <w:rPr>
                <w:rFonts w:ascii="GHEA Grapalat" w:hAnsi="GHEA Grapalat"/>
                <w:color w:val="000000" w:themeColor="text1"/>
                <w:sz w:val="20"/>
                <w:szCs w:val="20"/>
              </w:rPr>
              <w:t>шт</w:t>
            </w:r>
            <w:proofErr w:type="spellEnd"/>
          </w:p>
        </w:tc>
        <w:tc>
          <w:tcPr>
            <w:tcW w:w="1260" w:type="dxa"/>
            <w:vAlign w:val="center"/>
          </w:tcPr>
          <w:p w:rsidR="00F8530B" w:rsidRPr="00763184" w:rsidRDefault="00F8530B" w:rsidP="00F8530B">
            <w:pPr>
              <w:jc w:val="center"/>
              <w:rPr>
                <w:rFonts w:ascii="GHEA Grapalat" w:hAnsi="GHEA Grapalat"/>
                <w:color w:val="000000" w:themeColor="text1"/>
                <w:sz w:val="20"/>
                <w:szCs w:val="20"/>
                <w:lang w:val="hy-AM"/>
              </w:rPr>
            </w:pPr>
            <w:r w:rsidRPr="00763184">
              <w:rPr>
                <w:rFonts w:ascii="GHEA Grapalat" w:hAnsi="GHEA Grapalat" w:cs="Calibri"/>
                <w:color w:val="000000"/>
                <w:sz w:val="22"/>
              </w:rPr>
              <w:t>2</w:t>
            </w:r>
          </w:p>
        </w:tc>
        <w:tc>
          <w:tcPr>
            <w:tcW w:w="1810" w:type="dxa"/>
            <w:vAlign w:val="center"/>
          </w:tcPr>
          <w:p w:rsidR="00F8530B" w:rsidRPr="00763184" w:rsidRDefault="00F8530B" w:rsidP="00F8530B">
            <w:pPr>
              <w:ind w:left="-108" w:right="16"/>
              <w:jc w:val="right"/>
              <w:rPr>
                <w:rFonts w:ascii="GHEA Grapalat" w:hAnsi="GHEA Grapalat"/>
                <w:color w:val="000000" w:themeColor="text1"/>
                <w:sz w:val="20"/>
                <w:szCs w:val="20"/>
                <w:lang w:val="hy-AM"/>
              </w:rPr>
            </w:pPr>
            <w:r w:rsidRPr="00763184">
              <w:rPr>
                <w:rFonts w:ascii="GHEA Grapalat" w:eastAsia="Calibri" w:hAnsi="GHEA Grapalat" w:cs="Sylfaen"/>
                <w:sz w:val="22"/>
                <w:lang w:val="hy-AM"/>
              </w:rPr>
              <w:t>200000</w:t>
            </w:r>
          </w:p>
        </w:tc>
      </w:tr>
      <w:tr w:rsidR="00F8530B" w:rsidRPr="00EF0844" w:rsidTr="00EE7D6D">
        <w:trPr>
          <w:trHeight w:val="158"/>
          <w:jc w:val="center"/>
        </w:trPr>
        <w:tc>
          <w:tcPr>
            <w:tcW w:w="606" w:type="dxa"/>
            <w:vAlign w:val="center"/>
          </w:tcPr>
          <w:p w:rsidR="00F8530B" w:rsidRPr="00F8530B" w:rsidRDefault="00F8530B" w:rsidP="00F8530B">
            <w:pPr>
              <w:ind w:left="86" w:hanging="86"/>
              <w:jc w:val="center"/>
              <w:rPr>
                <w:bCs/>
                <w:color w:val="000000" w:themeColor="text1"/>
                <w:sz w:val="20"/>
                <w:szCs w:val="20"/>
              </w:rPr>
            </w:pPr>
            <w:r>
              <w:rPr>
                <w:bCs/>
                <w:color w:val="000000" w:themeColor="text1"/>
                <w:sz w:val="20"/>
                <w:szCs w:val="20"/>
              </w:rPr>
              <w:t>3</w:t>
            </w:r>
          </w:p>
        </w:tc>
        <w:tc>
          <w:tcPr>
            <w:tcW w:w="5964" w:type="dxa"/>
            <w:vAlign w:val="center"/>
          </w:tcPr>
          <w:p w:rsidR="00F8530B" w:rsidRPr="00544300" w:rsidRDefault="00F8530B" w:rsidP="00F8530B">
            <w:pPr>
              <w:ind w:right="-57"/>
              <w:rPr>
                <w:color w:val="000000" w:themeColor="text1"/>
                <w:sz w:val="20"/>
                <w:szCs w:val="20"/>
                <w:lang w:val="hy-AM"/>
              </w:rPr>
            </w:pPr>
            <w:r w:rsidRPr="006D2642">
              <w:rPr>
                <w:rFonts w:cs="Calibri"/>
                <w:color w:val="000000"/>
                <w:sz w:val="22"/>
              </w:rPr>
              <w:t>Установка программного обеспечения</w:t>
            </w:r>
          </w:p>
        </w:tc>
        <w:tc>
          <w:tcPr>
            <w:tcW w:w="1170" w:type="dxa"/>
            <w:vAlign w:val="center"/>
          </w:tcPr>
          <w:p w:rsidR="00F8530B" w:rsidRPr="00F8530B" w:rsidRDefault="00F8530B" w:rsidP="00F8530B">
            <w:pPr>
              <w:jc w:val="center"/>
              <w:rPr>
                <w:rFonts w:ascii="GHEA Grapalat" w:hAnsi="GHEA Grapalat"/>
                <w:color w:val="000000" w:themeColor="text1"/>
                <w:sz w:val="20"/>
                <w:szCs w:val="20"/>
              </w:rPr>
            </w:pPr>
            <w:r>
              <w:rPr>
                <w:rFonts w:ascii="GHEA Grapalat" w:hAnsi="GHEA Grapalat"/>
                <w:color w:val="000000" w:themeColor="text1"/>
                <w:sz w:val="20"/>
                <w:szCs w:val="20"/>
              </w:rPr>
              <w:t>драм</w:t>
            </w:r>
          </w:p>
        </w:tc>
        <w:tc>
          <w:tcPr>
            <w:tcW w:w="1260" w:type="dxa"/>
            <w:vAlign w:val="center"/>
          </w:tcPr>
          <w:p w:rsidR="00F8530B" w:rsidRPr="00763184" w:rsidRDefault="00F8530B" w:rsidP="00F8530B">
            <w:pPr>
              <w:jc w:val="center"/>
              <w:rPr>
                <w:rFonts w:ascii="GHEA Grapalat" w:hAnsi="GHEA Grapalat"/>
                <w:color w:val="000000" w:themeColor="text1"/>
                <w:sz w:val="20"/>
                <w:szCs w:val="20"/>
                <w:lang w:val="hy-AM"/>
              </w:rPr>
            </w:pPr>
            <w:r w:rsidRPr="00763184">
              <w:rPr>
                <w:rFonts w:ascii="GHEA Grapalat" w:hAnsi="GHEA Grapalat" w:cs="Calibri"/>
                <w:color w:val="000000"/>
                <w:sz w:val="22"/>
              </w:rPr>
              <w:t>1</w:t>
            </w:r>
          </w:p>
        </w:tc>
        <w:tc>
          <w:tcPr>
            <w:tcW w:w="1810" w:type="dxa"/>
            <w:vAlign w:val="center"/>
          </w:tcPr>
          <w:p w:rsidR="00F8530B" w:rsidRPr="00763184" w:rsidRDefault="00F8530B" w:rsidP="00F8530B">
            <w:pPr>
              <w:ind w:left="-108" w:right="16"/>
              <w:jc w:val="right"/>
              <w:rPr>
                <w:rFonts w:ascii="GHEA Grapalat" w:hAnsi="GHEA Grapalat"/>
                <w:color w:val="000000" w:themeColor="text1"/>
                <w:sz w:val="20"/>
                <w:szCs w:val="20"/>
                <w:lang w:val="hy-AM"/>
              </w:rPr>
            </w:pPr>
            <w:r w:rsidRPr="00763184">
              <w:rPr>
                <w:rFonts w:ascii="GHEA Grapalat" w:eastAsia="Calibri" w:hAnsi="GHEA Grapalat" w:cs="Sylfaen"/>
                <w:sz w:val="22"/>
                <w:lang w:val="hy-AM"/>
              </w:rPr>
              <w:t>200000</w:t>
            </w:r>
          </w:p>
        </w:tc>
      </w:tr>
      <w:tr w:rsidR="00F8530B" w:rsidRPr="00EF0844" w:rsidTr="00B16272">
        <w:trPr>
          <w:trHeight w:val="185"/>
          <w:jc w:val="center"/>
        </w:trPr>
        <w:tc>
          <w:tcPr>
            <w:tcW w:w="606" w:type="dxa"/>
          </w:tcPr>
          <w:p w:rsidR="00F8530B" w:rsidRDefault="00F8530B" w:rsidP="00F8530B">
            <w:pPr>
              <w:ind w:left="86" w:hanging="86"/>
              <w:jc w:val="center"/>
              <w:rPr>
                <w:bCs/>
                <w:color w:val="000000" w:themeColor="text1"/>
                <w:sz w:val="20"/>
                <w:szCs w:val="20"/>
                <w:lang w:val="hy-AM"/>
              </w:rPr>
            </w:pPr>
            <w:r>
              <w:rPr>
                <w:bCs/>
                <w:color w:val="000000" w:themeColor="text1"/>
                <w:sz w:val="20"/>
                <w:szCs w:val="20"/>
              </w:rPr>
              <w:t>4</w:t>
            </w:r>
          </w:p>
        </w:tc>
        <w:tc>
          <w:tcPr>
            <w:tcW w:w="5964" w:type="dxa"/>
            <w:vAlign w:val="center"/>
          </w:tcPr>
          <w:p w:rsidR="00F8530B" w:rsidRPr="00544300" w:rsidRDefault="00F8530B" w:rsidP="00F8530B">
            <w:pPr>
              <w:pStyle w:val="TableParagraph"/>
              <w:spacing w:before="6"/>
              <w:rPr>
                <w:rFonts w:ascii="GHEA Grapalat" w:hAnsi="GHEA Grapalat"/>
                <w:sz w:val="20"/>
                <w:szCs w:val="20"/>
              </w:rPr>
            </w:pPr>
            <w:proofErr w:type="spellStart"/>
            <w:r w:rsidRPr="006D2642">
              <w:rPr>
                <w:color w:val="000000"/>
              </w:rPr>
              <w:t>Настройка</w:t>
            </w:r>
            <w:proofErr w:type="spellEnd"/>
            <w:r w:rsidRPr="006D2642">
              <w:rPr>
                <w:color w:val="000000"/>
              </w:rPr>
              <w:t xml:space="preserve"> </w:t>
            </w:r>
            <w:proofErr w:type="spellStart"/>
            <w:r w:rsidRPr="006D2642">
              <w:rPr>
                <w:color w:val="000000"/>
              </w:rPr>
              <w:t>системы</w:t>
            </w:r>
            <w:proofErr w:type="spellEnd"/>
          </w:p>
        </w:tc>
        <w:tc>
          <w:tcPr>
            <w:tcW w:w="1170" w:type="dxa"/>
          </w:tcPr>
          <w:p w:rsidR="00F8530B" w:rsidRDefault="00F8530B" w:rsidP="00F8530B">
            <w:pPr>
              <w:jc w:val="center"/>
            </w:pPr>
            <w:r w:rsidRPr="00476243">
              <w:rPr>
                <w:rFonts w:ascii="GHEA Grapalat" w:hAnsi="GHEA Grapalat"/>
                <w:color w:val="000000" w:themeColor="text1"/>
                <w:sz w:val="20"/>
                <w:szCs w:val="20"/>
              </w:rPr>
              <w:t>драм</w:t>
            </w:r>
          </w:p>
        </w:tc>
        <w:tc>
          <w:tcPr>
            <w:tcW w:w="1260" w:type="dxa"/>
            <w:vAlign w:val="center"/>
          </w:tcPr>
          <w:p w:rsidR="00F8530B" w:rsidRPr="00763184" w:rsidRDefault="00F8530B" w:rsidP="00F8530B">
            <w:pPr>
              <w:jc w:val="center"/>
              <w:rPr>
                <w:rFonts w:ascii="GHEA Grapalat" w:hAnsi="GHEA Grapalat"/>
                <w:color w:val="000000" w:themeColor="text1"/>
                <w:sz w:val="20"/>
                <w:szCs w:val="20"/>
                <w:lang w:val="hy-AM"/>
              </w:rPr>
            </w:pPr>
            <w:r w:rsidRPr="00763184">
              <w:rPr>
                <w:rFonts w:ascii="GHEA Grapalat" w:hAnsi="GHEA Grapalat" w:cs="Calibri"/>
                <w:color w:val="000000"/>
                <w:sz w:val="22"/>
              </w:rPr>
              <w:t>1</w:t>
            </w:r>
          </w:p>
        </w:tc>
        <w:tc>
          <w:tcPr>
            <w:tcW w:w="1810" w:type="dxa"/>
            <w:vAlign w:val="center"/>
          </w:tcPr>
          <w:p w:rsidR="00F8530B" w:rsidRPr="00763184" w:rsidRDefault="00F8530B" w:rsidP="00F8530B">
            <w:pPr>
              <w:ind w:left="-108" w:right="16"/>
              <w:jc w:val="right"/>
              <w:rPr>
                <w:rFonts w:ascii="GHEA Grapalat" w:hAnsi="GHEA Grapalat"/>
                <w:color w:val="000000" w:themeColor="text1"/>
                <w:sz w:val="20"/>
                <w:szCs w:val="20"/>
                <w:lang w:val="hy-AM"/>
              </w:rPr>
            </w:pPr>
            <w:r w:rsidRPr="00763184">
              <w:rPr>
                <w:rFonts w:ascii="GHEA Grapalat" w:eastAsia="Calibri" w:hAnsi="GHEA Grapalat" w:cs="Sylfaen"/>
                <w:sz w:val="22"/>
                <w:lang w:val="hy-AM"/>
              </w:rPr>
              <w:t>400000</w:t>
            </w:r>
          </w:p>
        </w:tc>
      </w:tr>
      <w:tr w:rsidR="00F8530B" w:rsidRPr="00EF0844" w:rsidTr="00190FD8">
        <w:trPr>
          <w:jc w:val="center"/>
        </w:trPr>
        <w:tc>
          <w:tcPr>
            <w:tcW w:w="606" w:type="dxa"/>
            <w:vAlign w:val="center"/>
          </w:tcPr>
          <w:p w:rsidR="00F8530B" w:rsidRDefault="00F8530B" w:rsidP="00F8530B">
            <w:pPr>
              <w:ind w:left="86" w:hanging="86"/>
              <w:jc w:val="center"/>
              <w:rPr>
                <w:bCs/>
                <w:color w:val="000000" w:themeColor="text1"/>
                <w:sz w:val="20"/>
                <w:szCs w:val="20"/>
                <w:lang w:val="hy-AM"/>
              </w:rPr>
            </w:pPr>
            <w:r w:rsidRPr="004F4CF1">
              <w:rPr>
                <w:bCs/>
                <w:color w:val="000000" w:themeColor="text1"/>
                <w:sz w:val="20"/>
                <w:szCs w:val="20"/>
                <w:lang w:val="hy-AM"/>
              </w:rPr>
              <w:t>5</w:t>
            </w:r>
          </w:p>
        </w:tc>
        <w:tc>
          <w:tcPr>
            <w:tcW w:w="5964" w:type="dxa"/>
            <w:vAlign w:val="center"/>
          </w:tcPr>
          <w:p w:rsidR="00F8530B" w:rsidRPr="00544300" w:rsidRDefault="00F8530B" w:rsidP="00F8530B">
            <w:pPr>
              <w:pStyle w:val="TableParagraph"/>
              <w:spacing w:before="6"/>
              <w:rPr>
                <w:rFonts w:ascii="GHEA Grapalat" w:hAnsi="GHEA Grapalat"/>
                <w:sz w:val="20"/>
                <w:szCs w:val="20"/>
              </w:rPr>
            </w:pPr>
            <w:r w:rsidRPr="006D2642">
              <w:rPr>
                <w:sz w:val="20"/>
                <w:szCs w:val="20"/>
                <w:lang w:val="hy-AM"/>
              </w:rPr>
              <w:t>Обучение администраторов</w:t>
            </w:r>
          </w:p>
        </w:tc>
        <w:tc>
          <w:tcPr>
            <w:tcW w:w="1170" w:type="dxa"/>
          </w:tcPr>
          <w:p w:rsidR="00F8530B" w:rsidRDefault="00F8530B" w:rsidP="00F8530B">
            <w:pPr>
              <w:jc w:val="center"/>
            </w:pPr>
            <w:r w:rsidRPr="00476243">
              <w:rPr>
                <w:rFonts w:ascii="GHEA Grapalat" w:hAnsi="GHEA Grapalat"/>
                <w:color w:val="000000" w:themeColor="text1"/>
                <w:sz w:val="20"/>
                <w:szCs w:val="20"/>
              </w:rPr>
              <w:t>драм</w:t>
            </w:r>
          </w:p>
        </w:tc>
        <w:tc>
          <w:tcPr>
            <w:tcW w:w="1260" w:type="dxa"/>
            <w:vAlign w:val="center"/>
          </w:tcPr>
          <w:p w:rsidR="00F8530B" w:rsidRPr="00763184" w:rsidRDefault="00F8530B" w:rsidP="00F8530B">
            <w:pPr>
              <w:jc w:val="center"/>
              <w:rPr>
                <w:rFonts w:ascii="GHEA Grapalat" w:hAnsi="GHEA Grapalat"/>
                <w:color w:val="000000" w:themeColor="text1"/>
                <w:sz w:val="20"/>
                <w:szCs w:val="20"/>
                <w:lang w:val="hy-AM"/>
              </w:rPr>
            </w:pPr>
            <w:r w:rsidRPr="00763184">
              <w:rPr>
                <w:rFonts w:ascii="GHEA Grapalat" w:hAnsi="GHEA Grapalat" w:cs="Calibri"/>
                <w:color w:val="000000"/>
                <w:sz w:val="22"/>
              </w:rPr>
              <w:t>1</w:t>
            </w:r>
          </w:p>
        </w:tc>
        <w:tc>
          <w:tcPr>
            <w:tcW w:w="1810" w:type="dxa"/>
            <w:vAlign w:val="center"/>
          </w:tcPr>
          <w:p w:rsidR="00F8530B" w:rsidRPr="00763184" w:rsidRDefault="00F8530B" w:rsidP="00F8530B">
            <w:pPr>
              <w:ind w:left="-108" w:right="16"/>
              <w:jc w:val="right"/>
              <w:rPr>
                <w:rFonts w:ascii="GHEA Grapalat" w:hAnsi="GHEA Grapalat"/>
                <w:color w:val="000000" w:themeColor="text1"/>
                <w:sz w:val="20"/>
                <w:szCs w:val="20"/>
                <w:lang w:val="hy-AM"/>
              </w:rPr>
            </w:pPr>
            <w:r w:rsidRPr="00763184">
              <w:rPr>
                <w:rFonts w:ascii="GHEA Grapalat" w:eastAsia="Calibri" w:hAnsi="GHEA Grapalat" w:cs="Sylfaen"/>
                <w:sz w:val="22"/>
                <w:lang w:val="hy-AM"/>
              </w:rPr>
              <w:t>200000</w:t>
            </w:r>
          </w:p>
        </w:tc>
      </w:tr>
      <w:tr w:rsidR="00F8530B" w:rsidRPr="00EF0844" w:rsidTr="00501255">
        <w:trPr>
          <w:jc w:val="center"/>
        </w:trPr>
        <w:tc>
          <w:tcPr>
            <w:tcW w:w="606" w:type="dxa"/>
            <w:vAlign w:val="center"/>
          </w:tcPr>
          <w:p w:rsidR="00F8530B" w:rsidRDefault="00F8530B" w:rsidP="00F8530B">
            <w:pPr>
              <w:ind w:left="86" w:hanging="86"/>
              <w:jc w:val="center"/>
              <w:rPr>
                <w:bCs/>
                <w:color w:val="000000" w:themeColor="text1"/>
                <w:sz w:val="20"/>
                <w:szCs w:val="20"/>
                <w:lang w:val="hy-AM"/>
              </w:rPr>
            </w:pPr>
            <w:r w:rsidRPr="004F4CF1">
              <w:rPr>
                <w:bCs/>
                <w:color w:val="000000" w:themeColor="text1"/>
                <w:sz w:val="20"/>
                <w:szCs w:val="20"/>
                <w:lang w:val="hy-AM"/>
              </w:rPr>
              <w:t>6</w:t>
            </w:r>
          </w:p>
        </w:tc>
        <w:tc>
          <w:tcPr>
            <w:tcW w:w="5964" w:type="dxa"/>
            <w:vAlign w:val="center"/>
          </w:tcPr>
          <w:p w:rsidR="00F8530B" w:rsidRPr="00544300" w:rsidRDefault="00F8530B" w:rsidP="00F8530B">
            <w:pPr>
              <w:ind w:right="-57"/>
              <w:rPr>
                <w:color w:val="000000" w:themeColor="text1"/>
                <w:sz w:val="20"/>
                <w:szCs w:val="20"/>
                <w:lang w:val="hy-AM"/>
              </w:rPr>
            </w:pPr>
            <w:r w:rsidRPr="006D2642">
              <w:rPr>
                <w:sz w:val="20"/>
                <w:szCs w:val="20"/>
                <w:lang w:val="hy-AM"/>
              </w:rPr>
              <w:t>Обучение врачей/лаборантов</w:t>
            </w:r>
          </w:p>
        </w:tc>
        <w:tc>
          <w:tcPr>
            <w:tcW w:w="1170" w:type="dxa"/>
          </w:tcPr>
          <w:p w:rsidR="00F8530B" w:rsidRDefault="00F8530B" w:rsidP="00F8530B">
            <w:pPr>
              <w:jc w:val="center"/>
            </w:pPr>
            <w:r w:rsidRPr="00476243">
              <w:rPr>
                <w:rFonts w:ascii="GHEA Grapalat" w:hAnsi="GHEA Grapalat"/>
                <w:color w:val="000000" w:themeColor="text1"/>
                <w:sz w:val="20"/>
                <w:szCs w:val="20"/>
              </w:rPr>
              <w:t>драм</w:t>
            </w:r>
          </w:p>
        </w:tc>
        <w:tc>
          <w:tcPr>
            <w:tcW w:w="1260" w:type="dxa"/>
            <w:vAlign w:val="center"/>
          </w:tcPr>
          <w:p w:rsidR="00F8530B" w:rsidRPr="00763184" w:rsidRDefault="00F8530B" w:rsidP="00F8530B">
            <w:pPr>
              <w:jc w:val="center"/>
              <w:rPr>
                <w:rFonts w:ascii="GHEA Grapalat" w:hAnsi="GHEA Grapalat"/>
                <w:color w:val="000000" w:themeColor="text1"/>
                <w:sz w:val="20"/>
                <w:szCs w:val="20"/>
                <w:lang w:val="hy-AM"/>
              </w:rPr>
            </w:pPr>
            <w:r w:rsidRPr="00763184">
              <w:rPr>
                <w:rFonts w:ascii="GHEA Grapalat" w:hAnsi="GHEA Grapalat" w:cs="Calibri"/>
                <w:color w:val="000000"/>
                <w:sz w:val="22"/>
              </w:rPr>
              <w:t>1</w:t>
            </w:r>
          </w:p>
        </w:tc>
        <w:tc>
          <w:tcPr>
            <w:tcW w:w="1810" w:type="dxa"/>
            <w:vAlign w:val="center"/>
          </w:tcPr>
          <w:p w:rsidR="00F8530B" w:rsidRPr="00763184" w:rsidRDefault="00F8530B" w:rsidP="00F8530B">
            <w:pPr>
              <w:ind w:left="-108" w:right="16"/>
              <w:jc w:val="right"/>
              <w:rPr>
                <w:rFonts w:ascii="GHEA Grapalat" w:hAnsi="GHEA Grapalat"/>
                <w:color w:val="000000" w:themeColor="text1"/>
                <w:sz w:val="20"/>
                <w:szCs w:val="20"/>
                <w:lang w:val="hy-AM"/>
              </w:rPr>
            </w:pPr>
            <w:r w:rsidRPr="00763184">
              <w:rPr>
                <w:rFonts w:ascii="GHEA Grapalat" w:eastAsia="Calibri" w:hAnsi="GHEA Grapalat" w:cs="Sylfaen"/>
                <w:sz w:val="22"/>
                <w:lang w:val="hy-AM"/>
              </w:rPr>
              <w:t>100000</w:t>
            </w:r>
          </w:p>
        </w:tc>
      </w:tr>
      <w:tr w:rsidR="00F8530B" w:rsidRPr="00EF0844" w:rsidTr="002973B1">
        <w:trPr>
          <w:jc w:val="center"/>
        </w:trPr>
        <w:tc>
          <w:tcPr>
            <w:tcW w:w="606" w:type="dxa"/>
            <w:vAlign w:val="center"/>
          </w:tcPr>
          <w:p w:rsidR="00F8530B" w:rsidRDefault="00F8530B" w:rsidP="00F8530B">
            <w:pPr>
              <w:ind w:left="86" w:hanging="86"/>
              <w:jc w:val="center"/>
              <w:rPr>
                <w:bCs/>
                <w:color w:val="000000" w:themeColor="text1"/>
                <w:sz w:val="20"/>
                <w:szCs w:val="20"/>
                <w:lang w:val="hy-AM"/>
              </w:rPr>
            </w:pPr>
            <w:r w:rsidRPr="004F4CF1">
              <w:rPr>
                <w:bCs/>
                <w:color w:val="000000" w:themeColor="text1"/>
                <w:sz w:val="20"/>
                <w:szCs w:val="20"/>
                <w:lang w:val="hy-AM"/>
              </w:rPr>
              <w:t>7</w:t>
            </w:r>
          </w:p>
        </w:tc>
        <w:tc>
          <w:tcPr>
            <w:tcW w:w="5964" w:type="dxa"/>
            <w:vAlign w:val="center"/>
          </w:tcPr>
          <w:p w:rsidR="00F8530B" w:rsidRPr="00F8530B" w:rsidRDefault="00F8530B" w:rsidP="00F8530B">
            <w:pPr>
              <w:pStyle w:val="TableParagraph"/>
              <w:spacing w:before="3" w:line="249" w:lineRule="auto"/>
              <w:rPr>
                <w:rFonts w:ascii="GHEA Grapalat" w:eastAsiaTheme="minorHAnsi" w:hAnsi="GHEA Grapalat" w:cstheme="minorBidi"/>
                <w:noProof/>
                <w:w w:val="105"/>
                <w:sz w:val="20"/>
                <w:szCs w:val="20"/>
                <w:lang w:val="ru-RU"/>
              </w:rPr>
            </w:pPr>
            <w:r w:rsidRPr="006D2642">
              <w:rPr>
                <w:color w:val="000000"/>
                <w:lang w:val="hy-AM"/>
              </w:rPr>
              <w:t>Разработка печатных форм (бл</w:t>
            </w:r>
            <w:proofErr w:type="spellStart"/>
            <w:r>
              <w:rPr>
                <w:color w:val="000000"/>
              </w:rPr>
              <w:t>анк</w:t>
            </w:r>
            <w:proofErr w:type="spellEnd"/>
            <w:r w:rsidRPr="006D2642">
              <w:rPr>
                <w:color w:val="000000"/>
                <w:lang w:val="hy-AM"/>
              </w:rPr>
              <w:t>, отчет)</w:t>
            </w:r>
          </w:p>
        </w:tc>
        <w:tc>
          <w:tcPr>
            <w:tcW w:w="1170" w:type="dxa"/>
          </w:tcPr>
          <w:p w:rsidR="00F8530B" w:rsidRDefault="00F8530B" w:rsidP="00F8530B">
            <w:pPr>
              <w:jc w:val="center"/>
            </w:pPr>
            <w:r w:rsidRPr="00476243">
              <w:rPr>
                <w:rFonts w:ascii="GHEA Grapalat" w:hAnsi="GHEA Grapalat"/>
                <w:color w:val="000000" w:themeColor="text1"/>
                <w:sz w:val="20"/>
                <w:szCs w:val="20"/>
              </w:rPr>
              <w:t>драм</w:t>
            </w:r>
          </w:p>
        </w:tc>
        <w:tc>
          <w:tcPr>
            <w:tcW w:w="1260" w:type="dxa"/>
            <w:vAlign w:val="center"/>
          </w:tcPr>
          <w:p w:rsidR="00F8530B" w:rsidRPr="00763184" w:rsidRDefault="00F8530B" w:rsidP="00F8530B">
            <w:pPr>
              <w:jc w:val="center"/>
              <w:rPr>
                <w:rFonts w:ascii="GHEA Grapalat" w:hAnsi="GHEA Grapalat"/>
                <w:color w:val="000000" w:themeColor="text1"/>
                <w:sz w:val="20"/>
                <w:szCs w:val="20"/>
                <w:lang w:val="hy-AM"/>
              </w:rPr>
            </w:pPr>
            <w:r w:rsidRPr="00763184">
              <w:rPr>
                <w:rFonts w:ascii="GHEA Grapalat" w:eastAsia="Calibri" w:hAnsi="GHEA Grapalat" w:cs="Sylfaen"/>
                <w:sz w:val="22"/>
                <w:lang w:val="hy-AM"/>
              </w:rPr>
              <w:t>1</w:t>
            </w:r>
          </w:p>
        </w:tc>
        <w:tc>
          <w:tcPr>
            <w:tcW w:w="1810" w:type="dxa"/>
            <w:vAlign w:val="center"/>
          </w:tcPr>
          <w:p w:rsidR="00F8530B" w:rsidRPr="00763184" w:rsidRDefault="00F8530B" w:rsidP="00F8530B">
            <w:pPr>
              <w:ind w:left="-108" w:right="16"/>
              <w:jc w:val="right"/>
              <w:rPr>
                <w:rFonts w:ascii="GHEA Grapalat" w:hAnsi="GHEA Grapalat"/>
                <w:color w:val="000000" w:themeColor="text1"/>
                <w:sz w:val="20"/>
                <w:szCs w:val="20"/>
                <w:lang w:val="hy-AM"/>
              </w:rPr>
            </w:pPr>
            <w:r w:rsidRPr="00763184">
              <w:rPr>
                <w:rFonts w:ascii="GHEA Grapalat" w:eastAsia="Calibri" w:hAnsi="GHEA Grapalat" w:cs="Sylfaen"/>
                <w:sz w:val="22"/>
                <w:lang w:val="hy-AM"/>
              </w:rPr>
              <w:t>100000</w:t>
            </w:r>
          </w:p>
        </w:tc>
      </w:tr>
      <w:tr w:rsidR="00F8530B" w:rsidRPr="00EF0844" w:rsidTr="0033655A">
        <w:trPr>
          <w:jc w:val="center"/>
        </w:trPr>
        <w:tc>
          <w:tcPr>
            <w:tcW w:w="606" w:type="dxa"/>
            <w:vAlign w:val="center"/>
          </w:tcPr>
          <w:p w:rsidR="00F8530B" w:rsidRDefault="00F8530B" w:rsidP="00F8530B">
            <w:pPr>
              <w:ind w:left="86" w:hanging="86"/>
              <w:jc w:val="center"/>
              <w:rPr>
                <w:bCs/>
                <w:color w:val="000000" w:themeColor="text1"/>
                <w:sz w:val="20"/>
                <w:szCs w:val="20"/>
                <w:lang w:val="hy-AM"/>
              </w:rPr>
            </w:pPr>
            <w:r w:rsidRPr="004F4CF1">
              <w:rPr>
                <w:bCs/>
                <w:color w:val="000000" w:themeColor="text1"/>
                <w:sz w:val="20"/>
                <w:szCs w:val="20"/>
                <w:lang w:val="hy-AM"/>
              </w:rPr>
              <w:t>8</w:t>
            </w:r>
          </w:p>
        </w:tc>
        <w:tc>
          <w:tcPr>
            <w:tcW w:w="5964" w:type="dxa"/>
            <w:vAlign w:val="center"/>
          </w:tcPr>
          <w:p w:rsidR="00F8530B" w:rsidRPr="00752ABE" w:rsidRDefault="00F8530B" w:rsidP="00F8530B">
            <w:pPr>
              <w:ind w:right="-57"/>
              <w:rPr>
                <w:w w:val="105"/>
                <w:sz w:val="20"/>
                <w:szCs w:val="20"/>
                <w:lang w:val="hy-AM"/>
              </w:rPr>
            </w:pPr>
            <w:r w:rsidRPr="00F8530B">
              <w:rPr>
                <w:rFonts w:cs="Calibri"/>
                <w:color w:val="000000"/>
                <w:sz w:val="22"/>
                <w:lang w:val="hy-AM"/>
              </w:rPr>
              <w:t>Запуск системы</w:t>
            </w:r>
          </w:p>
        </w:tc>
        <w:tc>
          <w:tcPr>
            <w:tcW w:w="1170" w:type="dxa"/>
          </w:tcPr>
          <w:p w:rsidR="00F8530B" w:rsidRDefault="00F8530B" w:rsidP="00F8530B">
            <w:pPr>
              <w:jc w:val="center"/>
            </w:pPr>
            <w:r w:rsidRPr="00476243">
              <w:rPr>
                <w:rFonts w:ascii="GHEA Grapalat" w:hAnsi="GHEA Grapalat"/>
                <w:color w:val="000000" w:themeColor="text1"/>
                <w:sz w:val="20"/>
                <w:szCs w:val="20"/>
              </w:rPr>
              <w:t>драм</w:t>
            </w:r>
          </w:p>
        </w:tc>
        <w:tc>
          <w:tcPr>
            <w:tcW w:w="1260" w:type="dxa"/>
            <w:vAlign w:val="center"/>
          </w:tcPr>
          <w:p w:rsidR="00F8530B" w:rsidRPr="00763184" w:rsidRDefault="00F8530B" w:rsidP="00F8530B">
            <w:pPr>
              <w:jc w:val="center"/>
              <w:rPr>
                <w:rFonts w:ascii="GHEA Grapalat" w:hAnsi="GHEA Grapalat"/>
                <w:color w:val="000000" w:themeColor="text1"/>
                <w:sz w:val="20"/>
                <w:szCs w:val="20"/>
                <w:lang w:val="hy-AM"/>
              </w:rPr>
            </w:pPr>
            <w:r w:rsidRPr="00763184">
              <w:rPr>
                <w:rFonts w:ascii="GHEA Grapalat" w:eastAsia="Calibri" w:hAnsi="GHEA Grapalat" w:cs="Sylfaen"/>
                <w:sz w:val="22"/>
                <w:lang w:val="hy-AM"/>
              </w:rPr>
              <w:t>1</w:t>
            </w:r>
          </w:p>
        </w:tc>
        <w:tc>
          <w:tcPr>
            <w:tcW w:w="1810" w:type="dxa"/>
            <w:vAlign w:val="center"/>
          </w:tcPr>
          <w:p w:rsidR="00F8530B" w:rsidRPr="00763184" w:rsidRDefault="00F8530B" w:rsidP="00F8530B">
            <w:pPr>
              <w:ind w:left="-108" w:right="16"/>
              <w:jc w:val="right"/>
              <w:rPr>
                <w:rFonts w:ascii="GHEA Grapalat" w:hAnsi="GHEA Grapalat"/>
                <w:color w:val="000000" w:themeColor="text1"/>
                <w:sz w:val="20"/>
                <w:szCs w:val="20"/>
                <w:lang w:val="hy-AM"/>
              </w:rPr>
            </w:pPr>
            <w:r w:rsidRPr="00763184">
              <w:rPr>
                <w:rFonts w:ascii="GHEA Grapalat" w:eastAsia="Calibri" w:hAnsi="GHEA Grapalat" w:cs="Sylfaen"/>
                <w:sz w:val="22"/>
                <w:lang w:val="hy-AM"/>
              </w:rPr>
              <w:t>800000</w:t>
            </w:r>
          </w:p>
        </w:tc>
      </w:tr>
      <w:tr w:rsidR="00F8530B" w:rsidRPr="00EF0844" w:rsidTr="00F84ECB">
        <w:trPr>
          <w:jc w:val="center"/>
        </w:trPr>
        <w:tc>
          <w:tcPr>
            <w:tcW w:w="9000" w:type="dxa"/>
            <w:gridSpan w:val="4"/>
            <w:vAlign w:val="center"/>
          </w:tcPr>
          <w:p w:rsidR="00F8530B" w:rsidRPr="004F4CF1" w:rsidRDefault="00F8530B" w:rsidP="00F8530B">
            <w:pPr>
              <w:jc w:val="right"/>
              <w:rPr>
                <w:sz w:val="20"/>
                <w:szCs w:val="20"/>
              </w:rPr>
            </w:pPr>
            <w:r>
              <w:rPr>
                <w:sz w:val="20"/>
                <w:szCs w:val="20"/>
              </w:rPr>
              <w:t>СУММА</w:t>
            </w:r>
          </w:p>
        </w:tc>
        <w:tc>
          <w:tcPr>
            <w:tcW w:w="1810" w:type="dxa"/>
            <w:vAlign w:val="center"/>
          </w:tcPr>
          <w:p w:rsidR="00F8530B" w:rsidRPr="004F4CF1" w:rsidRDefault="00F8530B" w:rsidP="004A1ECC">
            <w:pPr>
              <w:ind w:left="-108" w:right="-109"/>
              <w:jc w:val="right"/>
              <w:rPr>
                <w:w w:val="105"/>
                <w:sz w:val="20"/>
                <w:szCs w:val="20"/>
              </w:rPr>
            </w:pPr>
            <w:r>
              <w:rPr>
                <w:rFonts w:ascii="Calibri" w:hAnsi="Calibri" w:cs="Calibri"/>
                <w:b/>
                <w:bCs/>
                <w:color w:val="000000"/>
              </w:rPr>
              <w:t>5</w:t>
            </w:r>
            <w:r w:rsidRPr="00947289">
              <w:rPr>
                <w:rFonts w:ascii="Calibri" w:hAnsi="Calibri" w:cs="Calibri"/>
                <w:b/>
                <w:bCs/>
                <w:color w:val="000000"/>
                <w:lang w:val="hy-AM"/>
              </w:rPr>
              <w:t xml:space="preserve"> </w:t>
            </w:r>
            <w:r>
              <w:rPr>
                <w:rFonts w:ascii="Calibri" w:hAnsi="Calibri" w:cs="Calibri"/>
                <w:b/>
                <w:bCs/>
                <w:color w:val="000000"/>
              </w:rPr>
              <w:t>500</w:t>
            </w:r>
            <w:r w:rsidRPr="00947289">
              <w:rPr>
                <w:rFonts w:ascii="Calibri" w:hAnsi="Calibri" w:cs="Calibri"/>
                <w:b/>
                <w:bCs/>
                <w:color w:val="000000"/>
                <w:lang w:val="hy-AM"/>
              </w:rPr>
              <w:t xml:space="preserve"> </w:t>
            </w:r>
            <w:r>
              <w:rPr>
                <w:rFonts w:ascii="Calibri" w:hAnsi="Calibri" w:cs="Calibri"/>
                <w:b/>
                <w:bCs/>
                <w:color w:val="000000"/>
              </w:rPr>
              <w:t>000</w:t>
            </w:r>
            <w:r w:rsidRPr="00947289">
              <w:rPr>
                <w:rFonts w:ascii="Calibri" w:hAnsi="Calibri" w:cs="Calibri"/>
                <w:b/>
                <w:bCs/>
                <w:color w:val="000000"/>
              </w:rPr>
              <w:t>.0</w:t>
            </w:r>
          </w:p>
        </w:tc>
      </w:tr>
    </w:tbl>
    <w:p w:rsidR="00EE6E58" w:rsidRDefault="00EE6E58">
      <w:pPr>
        <w:rPr>
          <w:rFonts w:ascii="GHEA Grapalat" w:hAnsi="GHEA Grapalat"/>
        </w:rPr>
      </w:pPr>
    </w:p>
    <w:p w:rsidR="00EE6E58" w:rsidRDefault="00EE6E58">
      <w:pPr>
        <w:rPr>
          <w:rFonts w:ascii="GHEA Grapalat" w:hAnsi="GHEA Grapalat"/>
          <w:i/>
        </w:rPr>
      </w:pPr>
      <w:r>
        <w:rPr>
          <w:rFonts w:ascii="GHEA Grapalat" w:hAnsi="GHEA Grapalat"/>
          <w:i/>
        </w:rPr>
        <w:br w:type="page"/>
      </w:r>
    </w:p>
    <w:p w:rsidR="001B4174" w:rsidRPr="00B138F3" w:rsidRDefault="001B4174" w:rsidP="001B4174">
      <w:pPr>
        <w:widowControl w:val="0"/>
        <w:jc w:val="right"/>
        <w:rPr>
          <w:rFonts w:ascii="GHEA Grapalat" w:hAnsi="GHEA Grapalat"/>
          <w:i/>
        </w:rPr>
      </w:pPr>
      <w:r w:rsidRPr="00B138F3">
        <w:rPr>
          <w:rFonts w:ascii="GHEA Grapalat" w:hAnsi="GHEA Grapalat"/>
          <w:i/>
        </w:rPr>
        <w:lastRenderedPageBreak/>
        <w:t>Приложение № 2</w:t>
      </w:r>
    </w:p>
    <w:p w:rsidR="001B4174" w:rsidRPr="00B138F3" w:rsidRDefault="001B4174" w:rsidP="001B4174">
      <w:pPr>
        <w:widowControl w:val="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1B4174" w:rsidRPr="00B138F3" w:rsidRDefault="001B4174" w:rsidP="001B4174">
      <w:pPr>
        <w:widowControl w:val="0"/>
        <w:jc w:val="center"/>
        <w:rPr>
          <w:rFonts w:ascii="GHEA Grapalat" w:hAnsi="GHEA Grapalat"/>
        </w:rPr>
      </w:pPr>
      <w:r w:rsidRPr="00B138F3">
        <w:rPr>
          <w:rFonts w:ascii="GHEA Grapalat" w:hAnsi="GHEA Grapalat"/>
        </w:rPr>
        <w:t>ГРАФИК ОПЛАТЫ</w:t>
      </w:r>
    </w:p>
    <w:p w:rsidR="001B4174" w:rsidRPr="00B138F3" w:rsidRDefault="001B4174" w:rsidP="001B4174">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9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
        <w:gridCol w:w="1520"/>
        <w:gridCol w:w="1652"/>
        <w:gridCol w:w="730"/>
        <w:gridCol w:w="638"/>
        <w:gridCol w:w="638"/>
        <w:gridCol w:w="638"/>
        <w:gridCol w:w="638"/>
        <w:gridCol w:w="638"/>
        <w:gridCol w:w="638"/>
        <w:gridCol w:w="639"/>
      </w:tblGrid>
      <w:tr w:rsidR="001B4174" w:rsidRPr="00B138F3" w:rsidTr="00EB68B8">
        <w:trPr>
          <w:trHeight w:val="305"/>
          <w:jc w:val="center"/>
        </w:trPr>
        <w:tc>
          <w:tcPr>
            <w:tcW w:w="9028" w:type="dxa"/>
            <w:gridSpan w:val="11"/>
          </w:tcPr>
          <w:p w:rsidR="001B4174" w:rsidRPr="00B138F3" w:rsidRDefault="001B4174" w:rsidP="001B4174">
            <w:pPr>
              <w:widowControl w:val="0"/>
              <w:jc w:val="center"/>
              <w:rPr>
                <w:rFonts w:ascii="GHEA Grapalat" w:hAnsi="GHEA Grapalat"/>
                <w:sz w:val="16"/>
                <w:szCs w:val="16"/>
              </w:rPr>
            </w:pPr>
            <w:r w:rsidRPr="00B138F3">
              <w:rPr>
                <w:rFonts w:ascii="GHEA Grapalat" w:hAnsi="GHEA Grapalat"/>
                <w:sz w:val="16"/>
                <w:szCs w:val="16"/>
              </w:rPr>
              <w:t>Товар</w:t>
            </w:r>
          </w:p>
        </w:tc>
      </w:tr>
      <w:tr w:rsidR="001B4174" w:rsidRPr="00B138F3" w:rsidTr="00EB68B8">
        <w:trPr>
          <w:trHeight w:val="390"/>
          <w:jc w:val="center"/>
        </w:trPr>
        <w:tc>
          <w:tcPr>
            <w:tcW w:w="659" w:type="dxa"/>
            <w:vMerge w:val="restart"/>
            <w:vAlign w:val="center"/>
          </w:tcPr>
          <w:p w:rsidR="001B4174" w:rsidRPr="00B138F3" w:rsidRDefault="001B4174" w:rsidP="001B4174">
            <w:pPr>
              <w:widowControl w:val="0"/>
              <w:jc w:val="center"/>
              <w:rPr>
                <w:rFonts w:ascii="GHEA Grapalat" w:hAnsi="GHEA Grapalat"/>
                <w:sz w:val="16"/>
                <w:szCs w:val="16"/>
              </w:rPr>
            </w:pPr>
            <w:r w:rsidRPr="00B138F3">
              <w:rPr>
                <w:rFonts w:ascii="GHEA Grapalat" w:hAnsi="GHEA Grapalat"/>
                <w:sz w:val="16"/>
                <w:szCs w:val="16"/>
              </w:rPr>
              <w:t>номер лота</w:t>
            </w:r>
          </w:p>
        </w:tc>
        <w:tc>
          <w:tcPr>
            <w:tcW w:w="1520" w:type="dxa"/>
            <w:vMerge w:val="restart"/>
            <w:vAlign w:val="center"/>
          </w:tcPr>
          <w:p w:rsidR="001B4174" w:rsidRPr="00B138F3" w:rsidRDefault="001B4174" w:rsidP="001B4174">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652" w:type="dxa"/>
            <w:vMerge w:val="restart"/>
            <w:vAlign w:val="center"/>
          </w:tcPr>
          <w:p w:rsidR="001B4174" w:rsidRPr="00B138F3" w:rsidRDefault="001B4174" w:rsidP="001B4174">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5197" w:type="dxa"/>
            <w:gridSpan w:val="8"/>
            <w:vAlign w:val="center"/>
          </w:tcPr>
          <w:p w:rsidR="001B4174" w:rsidRPr="00B138F3" w:rsidRDefault="001B4174" w:rsidP="001B4174">
            <w:pPr>
              <w:widowControl w:val="0"/>
              <w:jc w:val="center"/>
              <w:rPr>
                <w:rFonts w:ascii="GHEA Grapalat" w:hAnsi="GHEA Grapalat"/>
                <w:sz w:val="16"/>
                <w:szCs w:val="16"/>
              </w:rPr>
            </w:pPr>
            <w:r w:rsidRPr="00B138F3">
              <w:rPr>
                <w:rFonts w:ascii="GHEA Grapalat" w:hAnsi="GHEA Grapalat"/>
                <w:sz w:val="16"/>
                <w:szCs w:val="16"/>
              </w:rPr>
              <w:t xml:space="preserve">Оплату товара предусматривается произвести </w:t>
            </w:r>
          </w:p>
        </w:tc>
      </w:tr>
      <w:tr w:rsidR="00EB68B8" w:rsidRPr="00B138F3" w:rsidTr="00EB68B8">
        <w:trPr>
          <w:trHeight w:val="342"/>
          <w:jc w:val="center"/>
        </w:trPr>
        <w:tc>
          <w:tcPr>
            <w:tcW w:w="659" w:type="dxa"/>
            <w:vMerge/>
            <w:vAlign w:val="center"/>
          </w:tcPr>
          <w:p w:rsidR="00EB68B8" w:rsidRPr="00B138F3" w:rsidRDefault="00EB68B8" w:rsidP="001B4174">
            <w:pPr>
              <w:widowControl w:val="0"/>
              <w:jc w:val="center"/>
              <w:rPr>
                <w:rFonts w:ascii="GHEA Grapalat" w:hAnsi="GHEA Grapalat"/>
                <w:sz w:val="16"/>
                <w:szCs w:val="16"/>
              </w:rPr>
            </w:pPr>
          </w:p>
        </w:tc>
        <w:tc>
          <w:tcPr>
            <w:tcW w:w="1520" w:type="dxa"/>
            <w:vMerge/>
            <w:vAlign w:val="center"/>
          </w:tcPr>
          <w:p w:rsidR="00EB68B8" w:rsidRPr="00B138F3" w:rsidRDefault="00EB68B8" w:rsidP="001B4174">
            <w:pPr>
              <w:widowControl w:val="0"/>
              <w:jc w:val="center"/>
              <w:rPr>
                <w:rFonts w:ascii="GHEA Grapalat" w:hAnsi="GHEA Grapalat"/>
                <w:sz w:val="16"/>
                <w:szCs w:val="16"/>
              </w:rPr>
            </w:pPr>
          </w:p>
        </w:tc>
        <w:tc>
          <w:tcPr>
            <w:tcW w:w="1652" w:type="dxa"/>
            <w:vMerge/>
            <w:vAlign w:val="center"/>
          </w:tcPr>
          <w:p w:rsidR="00EB68B8" w:rsidRPr="00B138F3" w:rsidRDefault="00EB68B8" w:rsidP="001B4174">
            <w:pPr>
              <w:widowControl w:val="0"/>
              <w:jc w:val="center"/>
              <w:rPr>
                <w:rFonts w:ascii="GHEA Grapalat" w:hAnsi="GHEA Grapalat"/>
                <w:sz w:val="16"/>
                <w:szCs w:val="16"/>
              </w:rPr>
            </w:pPr>
          </w:p>
        </w:tc>
        <w:tc>
          <w:tcPr>
            <w:tcW w:w="5197" w:type="dxa"/>
            <w:gridSpan w:val="8"/>
            <w:vAlign w:val="center"/>
          </w:tcPr>
          <w:p w:rsidR="00EB68B8" w:rsidRPr="00B138F3" w:rsidRDefault="00EB68B8" w:rsidP="001B4174">
            <w:pPr>
              <w:widowControl w:val="0"/>
              <w:jc w:val="center"/>
              <w:rPr>
                <w:rFonts w:ascii="GHEA Grapalat" w:hAnsi="GHEA Grapalat"/>
                <w:sz w:val="16"/>
                <w:szCs w:val="16"/>
              </w:rPr>
            </w:pPr>
            <w:r w:rsidRPr="00B138F3">
              <w:rPr>
                <w:rFonts w:ascii="GHEA Grapalat" w:hAnsi="GHEA Grapalat"/>
                <w:sz w:val="16"/>
                <w:szCs w:val="16"/>
              </w:rPr>
              <w:t>в 20</w:t>
            </w:r>
            <w:r>
              <w:rPr>
                <w:rFonts w:ascii="GHEA Grapalat" w:hAnsi="GHEA Grapalat"/>
                <w:sz w:val="16"/>
                <w:szCs w:val="16"/>
              </w:rPr>
              <w:t>25</w:t>
            </w:r>
            <w:r w:rsidRPr="00B138F3">
              <w:rPr>
                <w:rFonts w:ascii="GHEA Grapalat" w:hAnsi="GHEA Grapalat"/>
                <w:sz w:val="16"/>
                <w:szCs w:val="16"/>
              </w:rPr>
              <w:t>, по месяцам, в том числе</w:t>
            </w:r>
          </w:p>
        </w:tc>
      </w:tr>
      <w:tr w:rsidR="00EB68B8" w:rsidRPr="00B138F3" w:rsidTr="00EB68B8">
        <w:trPr>
          <w:cantSplit/>
          <w:trHeight w:val="1134"/>
          <w:jc w:val="center"/>
        </w:trPr>
        <w:tc>
          <w:tcPr>
            <w:tcW w:w="659" w:type="dxa"/>
            <w:vMerge/>
          </w:tcPr>
          <w:p w:rsidR="00EB68B8" w:rsidRPr="00B138F3" w:rsidRDefault="00EB68B8" w:rsidP="001B4174">
            <w:pPr>
              <w:widowControl w:val="0"/>
              <w:jc w:val="center"/>
              <w:rPr>
                <w:rFonts w:ascii="GHEA Grapalat" w:hAnsi="GHEA Grapalat"/>
                <w:sz w:val="16"/>
                <w:szCs w:val="16"/>
              </w:rPr>
            </w:pPr>
          </w:p>
        </w:tc>
        <w:tc>
          <w:tcPr>
            <w:tcW w:w="1520" w:type="dxa"/>
            <w:vMerge/>
          </w:tcPr>
          <w:p w:rsidR="00EB68B8" w:rsidRPr="00B138F3" w:rsidRDefault="00EB68B8" w:rsidP="001B4174">
            <w:pPr>
              <w:widowControl w:val="0"/>
              <w:jc w:val="center"/>
              <w:rPr>
                <w:rFonts w:ascii="GHEA Grapalat" w:hAnsi="GHEA Grapalat"/>
                <w:sz w:val="16"/>
                <w:szCs w:val="16"/>
              </w:rPr>
            </w:pPr>
          </w:p>
        </w:tc>
        <w:tc>
          <w:tcPr>
            <w:tcW w:w="1652" w:type="dxa"/>
            <w:vMerge/>
          </w:tcPr>
          <w:p w:rsidR="00EB68B8" w:rsidRPr="00B138F3" w:rsidRDefault="00EB68B8" w:rsidP="001B4174">
            <w:pPr>
              <w:widowControl w:val="0"/>
              <w:jc w:val="center"/>
              <w:rPr>
                <w:rFonts w:ascii="GHEA Grapalat" w:hAnsi="GHEA Grapalat"/>
                <w:sz w:val="16"/>
                <w:szCs w:val="16"/>
              </w:rPr>
            </w:pPr>
          </w:p>
        </w:tc>
        <w:tc>
          <w:tcPr>
            <w:tcW w:w="730" w:type="dxa"/>
            <w:textDirection w:val="btLr"/>
            <w:vAlign w:val="center"/>
          </w:tcPr>
          <w:p w:rsidR="00EB68B8" w:rsidRPr="00B138F3" w:rsidRDefault="00EB68B8" w:rsidP="001B4174">
            <w:pPr>
              <w:widowControl w:val="0"/>
              <w:ind w:left="113" w:right="-7"/>
              <w:jc w:val="center"/>
              <w:rPr>
                <w:rFonts w:ascii="GHEA Grapalat" w:hAnsi="GHEA Grapalat"/>
                <w:sz w:val="16"/>
                <w:szCs w:val="16"/>
              </w:rPr>
            </w:pPr>
            <w:r w:rsidRPr="00B138F3">
              <w:rPr>
                <w:rFonts w:ascii="GHEA Grapalat" w:hAnsi="GHEA Grapalat"/>
                <w:sz w:val="16"/>
                <w:szCs w:val="16"/>
              </w:rPr>
              <w:t>июнь</w:t>
            </w:r>
          </w:p>
        </w:tc>
        <w:tc>
          <w:tcPr>
            <w:tcW w:w="638" w:type="dxa"/>
            <w:textDirection w:val="btLr"/>
            <w:vAlign w:val="center"/>
          </w:tcPr>
          <w:p w:rsidR="00EB68B8" w:rsidRPr="00B138F3" w:rsidRDefault="00EB68B8" w:rsidP="001B4174">
            <w:pPr>
              <w:widowControl w:val="0"/>
              <w:ind w:left="113" w:right="-7"/>
              <w:jc w:val="center"/>
              <w:rPr>
                <w:rFonts w:ascii="GHEA Grapalat" w:hAnsi="GHEA Grapalat"/>
                <w:sz w:val="16"/>
                <w:szCs w:val="16"/>
              </w:rPr>
            </w:pPr>
            <w:r w:rsidRPr="00B138F3">
              <w:rPr>
                <w:rFonts w:ascii="GHEA Grapalat" w:hAnsi="GHEA Grapalat"/>
                <w:sz w:val="16"/>
                <w:szCs w:val="16"/>
              </w:rPr>
              <w:t>июль</w:t>
            </w:r>
          </w:p>
        </w:tc>
        <w:tc>
          <w:tcPr>
            <w:tcW w:w="638" w:type="dxa"/>
            <w:textDirection w:val="btLr"/>
            <w:vAlign w:val="center"/>
          </w:tcPr>
          <w:p w:rsidR="00EB68B8" w:rsidRPr="00B138F3" w:rsidRDefault="00EB68B8" w:rsidP="001B4174">
            <w:pPr>
              <w:widowControl w:val="0"/>
              <w:ind w:left="113" w:right="-7"/>
              <w:jc w:val="center"/>
              <w:rPr>
                <w:rFonts w:ascii="GHEA Grapalat" w:hAnsi="GHEA Grapalat"/>
                <w:sz w:val="16"/>
                <w:szCs w:val="16"/>
              </w:rPr>
            </w:pPr>
            <w:r w:rsidRPr="00B138F3">
              <w:rPr>
                <w:rFonts w:ascii="GHEA Grapalat" w:hAnsi="GHEA Grapalat"/>
                <w:sz w:val="16"/>
                <w:szCs w:val="16"/>
              </w:rPr>
              <w:t>август</w:t>
            </w:r>
          </w:p>
        </w:tc>
        <w:tc>
          <w:tcPr>
            <w:tcW w:w="638" w:type="dxa"/>
            <w:textDirection w:val="btLr"/>
            <w:vAlign w:val="center"/>
          </w:tcPr>
          <w:p w:rsidR="00EB68B8" w:rsidRPr="00B138F3" w:rsidRDefault="00EB68B8" w:rsidP="001B4174">
            <w:pPr>
              <w:widowControl w:val="0"/>
              <w:ind w:left="113" w:right="-7"/>
              <w:jc w:val="center"/>
              <w:rPr>
                <w:rFonts w:ascii="GHEA Grapalat" w:hAnsi="GHEA Grapalat"/>
                <w:sz w:val="16"/>
                <w:szCs w:val="16"/>
              </w:rPr>
            </w:pPr>
            <w:r w:rsidRPr="00B138F3">
              <w:rPr>
                <w:rFonts w:ascii="GHEA Grapalat" w:hAnsi="GHEA Grapalat"/>
                <w:sz w:val="16"/>
                <w:szCs w:val="16"/>
              </w:rPr>
              <w:t>сентябрь</w:t>
            </w:r>
          </w:p>
        </w:tc>
        <w:tc>
          <w:tcPr>
            <w:tcW w:w="638" w:type="dxa"/>
            <w:textDirection w:val="btLr"/>
            <w:vAlign w:val="center"/>
          </w:tcPr>
          <w:p w:rsidR="00EB68B8" w:rsidRPr="00B138F3" w:rsidRDefault="00EB68B8" w:rsidP="001B4174">
            <w:pPr>
              <w:widowControl w:val="0"/>
              <w:ind w:left="113" w:right="-7"/>
              <w:jc w:val="center"/>
              <w:rPr>
                <w:rFonts w:ascii="GHEA Grapalat" w:hAnsi="GHEA Grapalat"/>
                <w:sz w:val="16"/>
                <w:szCs w:val="16"/>
              </w:rPr>
            </w:pPr>
            <w:r w:rsidRPr="00B138F3">
              <w:rPr>
                <w:rFonts w:ascii="GHEA Grapalat" w:hAnsi="GHEA Grapalat"/>
                <w:sz w:val="16"/>
                <w:szCs w:val="16"/>
              </w:rPr>
              <w:t>октябрь</w:t>
            </w:r>
          </w:p>
        </w:tc>
        <w:tc>
          <w:tcPr>
            <w:tcW w:w="638" w:type="dxa"/>
            <w:textDirection w:val="btLr"/>
            <w:vAlign w:val="center"/>
          </w:tcPr>
          <w:p w:rsidR="00EB68B8" w:rsidRPr="00B138F3" w:rsidRDefault="00EB68B8" w:rsidP="001B4174">
            <w:pPr>
              <w:widowControl w:val="0"/>
              <w:ind w:left="113" w:right="-7"/>
              <w:jc w:val="center"/>
              <w:rPr>
                <w:rFonts w:ascii="GHEA Grapalat" w:hAnsi="GHEA Grapalat"/>
                <w:sz w:val="16"/>
                <w:szCs w:val="16"/>
              </w:rPr>
            </w:pPr>
            <w:r w:rsidRPr="00B138F3">
              <w:rPr>
                <w:rFonts w:ascii="GHEA Grapalat" w:hAnsi="GHEA Grapalat"/>
                <w:sz w:val="16"/>
                <w:szCs w:val="16"/>
              </w:rPr>
              <w:t>ноябрь</w:t>
            </w:r>
          </w:p>
        </w:tc>
        <w:tc>
          <w:tcPr>
            <w:tcW w:w="638" w:type="dxa"/>
            <w:textDirection w:val="btLr"/>
            <w:vAlign w:val="center"/>
          </w:tcPr>
          <w:p w:rsidR="00EB68B8" w:rsidRPr="00B138F3" w:rsidRDefault="00EB68B8" w:rsidP="001B4174">
            <w:pPr>
              <w:widowControl w:val="0"/>
              <w:ind w:left="113" w:right="-7"/>
              <w:jc w:val="center"/>
              <w:rPr>
                <w:rFonts w:ascii="GHEA Grapalat" w:hAnsi="GHEA Grapalat"/>
                <w:sz w:val="16"/>
                <w:szCs w:val="16"/>
              </w:rPr>
            </w:pPr>
            <w:r w:rsidRPr="00B138F3">
              <w:rPr>
                <w:rFonts w:ascii="GHEA Grapalat" w:hAnsi="GHEA Grapalat"/>
                <w:sz w:val="16"/>
                <w:szCs w:val="16"/>
              </w:rPr>
              <w:t>декабрь</w:t>
            </w:r>
          </w:p>
        </w:tc>
        <w:tc>
          <w:tcPr>
            <w:tcW w:w="638" w:type="dxa"/>
            <w:vAlign w:val="center"/>
          </w:tcPr>
          <w:p w:rsidR="00EB68B8" w:rsidRPr="00B138F3" w:rsidRDefault="00EB68B8" w:rsidP="001B4174">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EB68B8" w:rsidRPr="00B138F3" w:rsidTr="00EB68B8">
        <w:trPr>
          <w:trHeight w:val="404"/>
          <w:jc w:val="center"/>
        </w:trPr>
        <w:tc>
          <w:tcPr>
            <w:tcW w:w="659" w:type="dxa"/>
            <w:vAlign w:val="center"/>
          </w:tcPr>
          <w:p w:rsidR="00EB68B8" w:rsidRPr="00B138F3" w:rsidRDefault="00EB68B8" w:rsidP="00EB68B8">
            <w:pPr>
              <w:widowControl w:val="0"/>
              <w:jc w:val="center"/>
              <w:rPr>
                <w:rFonts w:ascii="GHEA Grapalat" w:hAnsi="GHEA Grapalat"/>
                <w:sz w:val="16"/>
                <w:szCs w:val="16"/>
              </w:rPr>
            </w:pPr>
            <w:r>
              <w:rPr>
                <w:rFonts w:ascii="GHEA Grapalat" w:hAnsi="GHEA Grapalat"/>
                <w:sz w:val="16"/>
                <w:szCs w:val="16"/>
              </w:rPr>
              <w:t>1</w:t>
            </w:r>
          </w:p>
        </w:tc>
        <w:tc>
          <w:tcPr>
            <w:tcW w:w="1520" w:type="dxa"/>
            <w:vAlign w:val="center"/>
          </w:tcPr>
          <w:p w:rsidR="00EB68B8" w:rsidRPr="00FF476D" w:rsidRDefault="00EB68B8" w:rsidP="00EB68B8">
            <w:pPr>
              <w:rPr>
                <w:rFonts w:ascii="GHEA Grapalat" w:hAnsi="GHEA Grapalat"/>
                <w:sz w:val="18"/>
                <w:szCs w:val="18"/>
                <w:lang w:val="hy-AM"/>
              </w:rPr>
            </w:pPr>
            <w:r w:rsidRPr="00FF476D">
              <w:rPr>
                <w:rFonts w:ascii="GHEA Grapalat" w:hAnsi="GHEA Grapalat"/>
                <w:sz w:val="18"/>
                <w:szCs w:val="18"/>
                <w:lang w:val="es-ES"/>
              </w:rPr>
              <w:t>48211210/1</w:t>
            </w:r>
          </w:p>
        </w:tc>
        <w:tc>
          <w:tcPr>
            <w:tcW w:w="1652" w:type="dxa"/>
          </w:tcPr>
          <w:p w:rsidR="00EB68B8" w:rsidRPr="008F2CA1" w:rsidRDefault="00EB68B8" w:rsidP="00EB68B8">
            <w:pPr>
              <w:rPr>
                <w:rFonts w:ascii="GHEA Grapalat" w:hAnsi="GHEA Grapalat"/>
                <w:sz w:val="18"/>
                <w:szCs w:val="18"/>
                <w:lang w:val="es-ES"/>
              </w:rPr>
            </w:pPr>
            <w:r w:rsidRPr="008F2CA1">
              <w:rPr>
                <w:rFonts w:ascii="GHEA Grapalat" w:hAnsi="GHEA Grapalat"/>
                <w:sz w:val="18"/>
                <w:szCs w:val="18"/>
                <w:lang w:val="es-ES"/>
              </w:rPr>
              <w:t>услуг</w:t>
            </w:r>
            <w:r w:rsidRPr="008F2CA1">
              <w:rPr>
                <w:rFonts w:ascii="GHEA Grapalat" w:hAnsi="GHEA Grapalat"/>
                <w:sz w:val="18"/>
                <w:szCs w:val="18"/>
                <w:lang w:val="es-ES"/>
              </w:rPr>
              <w:t>и</w:t>
            </w:r>
            <w:r w:rsidRPr="008F2CA1">
              <w:rPr>
                <w:rFonts w:ascii="GHEA Grapalat" w:hAnsi="GHEA Grapalat"/>
                <w:sz w:val="18"/>
                <w:szCs w:val="18"/>
                <w:lang w:val="es-ES"/>
              </w:rPr>
              <w:t xml:space="preserve"> по внедрению лабораторной информационной системы</w:t>
            </w:r>
          </w:p>
        </w:tc>
        <w:tc>
          <w:tcPr>
            <w:tcW w:w="730" w:type="dxa"/>
            <w:vAlign w:val="center"/>
          </w:tcPr>
          <w:p w:rsidR="00EB68B8" w:rsidRPr="008C25DC" w:rsidRDefault="00EB68B8" w:rsidP="00EB68B8">
            <w:pPr>
              <w:jc w:val="center"/>
              <w:rPr>
                <w:rFonts w:ascii="GHEA Grapalat" w:hAnsi="GHEA Grapalat" w:cs="Arial"/>
                <w:sz w:val="18"/>
                <w:szCs w:val="18"/>
                <w:lang w:val="en-US"/>
              </w:rPr>
            </w:pPr>
            <w:r>
              <w:rPr>
                <w:rFonts w:ascii="GHEA Grapalat" w:hAnsi="GHEA Grapalat" w:cs="Arial"/>
                <w:sz w:val="18"/>
                <w:szCs w:val="18"/>
                <w:lang w:val="hy-AM"/>
              </w:rPr>
              <w:t>100</w:t>
            </w:r>
            <w:r>
              <w:rPr>
                <w:rFonts w:ascii="GHEA Grapalat" w:hAnsi="GHEA Grapalat" w:cs="Arial"/>
                <w:sz w:val="18"/>
                <w:szCs w:val="18"/>
              </w:rPr>
              <w:t>%</w:t>
            </w:r>
          </w:p>
        </w:tc>
        <w:tc>
          <w:tcPr>
            <w:tcW w:w="638" w:type="dxa"/>
            <w:vAlign w:val="center"/>
          </w:tcPr>
          <w:p w:rsidR="00EB68B8" w:rsidRDefault="00EB68B8" w:rsidP="00EB68B8">
            <w:pPr>
              <w:jc w:val="center"/>
            </w:pPr>
            <w:r w:rsidRPr="004E4ECE">
              <w:rPr>
                <w:rFonts w:ascii="GHEA Grapalat" w:hAnsi="GHEA Grapalat" w:cs="Arial"/>
                <w:sz w:val="18"/>
                <w:szCs w:val="18"/>
                <w:lang w:val="hy-AM"/>
              </w:rPr>
              <w:t>100</w:t>
            </w:r>
            <w:r w:rsidRPr="004E4ECE">
              <w:rPr>
                <w:rFonts w:ascii="GHEA Grapalat" w:hAnsi="GHEA Grapalat" w:cs="Arial"/>
                <w:sz w:val="18"/>
                <w:szCs w:val="18"/>
              </w:rPr>
              <w:t>%</w:t>
            </w:r>
          </w:p>
        </w:tc>
        <w:tc>
          <w:tcPr>
            <w:tcW w:w="638" w:type="dxa"/>
            <w:vAlign w:val="center"/>
          </w:tcPr>
          <w:p w:rsidR="00EB68B8" w:rsidRDefault="00EB68B8" w:rsidP="00EB68B8">
            <w:pPr>
              <w:jc w:val="center"/>
            </w:pPr>
            <w:r w:rsidRPr="004E4ECE">
              <w:rPr>
                <w:rFonts w:ascii="GHEA Grapalat" w:hAnsi="GHEA Grapalat" w:cs="Arial"/>
                <w:sz w:val="18"/>
                <w:szCs w:val="18"/>
                <w:lang w:val="hy-AM"/>
              </w:rPr>
              <w:t>100</w:t>
            </w:r>
            <w:r w:rsidRPr="004E4ECE">
              <w:rPr>
                <w:rFonts w:ascii="GHEA Grapalat" w:hAnsi="GHEA Grapalat" w:cs="Arial"/>
                <w:sz w:val="18"/>
                <w:szCs w:val="18"/>
              </w:rPr>
              <w:t>%</w:t>
            </w:r>
          </w:p>
        </w:tc>
        <w:tc>
          <w:tcPr>
            <w:tcW w:w="638" w:type="dxa"/>
            <w:vAlign w:val="center"/>
          </w:tcPr>
          <w:p w:rsidR="00EB68B8" w:rsidRDefault="00EB68B8" w:rsidP="00EB68B8">
            <w:pPr>
              <w:jc w:val="center"/>
            </w:pPr>
            <w:r w:rsidRPr="004E4ECE">
              <w:rPr>
                <w:rFonts w:ascii="GHEA Grapalat" w:hAnsi="GHEA Grapalat" w:cs="Arial"/>
                <w:sz w:val="18"/>
                <w:szCs w:val="18"/>
                <w:lang w:val="hy-AM"/>
              </w:rPr>
              <w:t>100</w:t>
            </w:r>
            <w:r w:rsidRPr="004E4ECE">
              <w:rPr>
                <w:rFonts w:ascii="GHEA Grapalat" w:hAnsi="GHEA Grapalat" w:cs="Arial"/>
                <w:sz w:val="18"/>
                <w:szCs w:val="18"/>
              </w:rPr>
              <w:t>%</w:t>
            </w:r>
          </w:p>
        </w:tc>
        <w:tc>
          <w:tcPr>
            <w:tcW w:w="638" w:type="dxa"/>
            <w:vAlign w:val="center"/>
          </w:tcPr>
          <w:p w:rsidR="00EB68B8" w:rsidRDefault="00EB68B8" w:rsidP="00EB68B8">
            <w:pPr>
              <w:jc w:val="center"/>
            </w:pPr>
            <w:r w:rsidRPr="004E4ECE">
              <w:rPr>
                <w:rFonts w:ascii="GHEA Grapalat" w:hAnsi="GHEA Grapalat" w:cs="Arial"/>
                <w:sz w:val="18"/>
                <w:szCs w:val="18"/>
                <w:lang w:val="hy-AM"/>
              </w:rPr>
              <w:t>100</w:t>
            </w:r>
            <w:r w:rsidRPr="004E4ECE">
              <w:rPr>
                <w:rFonts w:ascii="GHEA Grapalat" w:hAnsi="GHEA Grapalat" w:cs="Arial"/>
                <w:sz w:val="18"/>
                <w:szCs w:val="18"/>
              </w:rPr>
              <w:t>%</w:t>
            </w:r>
          </w:p>
        </w:tc>
        <w:tc>
          <w:tcPr>
            <w:tcW w:w="638" w:type="dxa"/>
            <w:vAlign w:val="center"/>
          </w:tcPr>
          <w:p w:rsidR="00EB68B8" w:rsidRDefault="00EB68B8" w:rsidP="00EB68B8">
            <w:pPr>
              <w:jc w:val="center"/>
            </w:pPr>
            <w:r w:rsidRPr="004E4ECE">
              <w:rPr>
                <w:rFonts w:ascii="GHEA Grapalat" w:hAnsi="GHEA Grapalat" w:cs="Arial"/>
                <w:sz w:val="18"/>
                <w:szCs w:val="18"/>
                <w:lang w:val="hy-AM"/>
              </w:rPr>
              <w:t>100</w:t>
            </w:r>
            <w:r w:rsidRPr="004E4ECE">
              <w:rPr>
                <w:rFonts w:ascii="GHEA Grapalat" w:hAnsi="GHEA Grapalat" w:cs="Arial"/>
                <w:sz w:val="18"/>
                <w:szCs w:val="18"/>
              </w:rPr>
              <w:t>%</w:t>
            </w:r>
          </w:p>
        </w:tc>
        <w:tc>
          <w:tcPr>
            <w:tcW w:w="638" w:type="dxa"/>
            <w:vAlign w:val="center"/>
          </w:tcPr>
          <w:p w:rsidR="00EB68B8" w:rsidRDefault="00EB68B8" w:rsidP="00EB68B8">
            <w:pPr>
              <w:jc w:val="center"/>
            </w:pPr>
            <w:r w:rsidRPr="004E4ECE">
              <w:rPr>
                <w:rFonts w:ascii="GHEA Grapalat" w:hAnsi="GHEA Grapalat" w:cs="Arial"/>
                <w:sz w:val="18"/>
                <w:szCs w:val="18"/>
                <w:lang w:val="hy-AM"/>
              </w:rPr>
              <w:t>100</w:t>
            </w:r>
            <w:r w:rsidRPr="004E4ECE">
              <w:rPr>
                <w:rFonts w:ascii="GHEA Grapalat" w:hAnsi="GHEA Grapalat" w:cs="Arial"/>
                <w:sz w:val="18"/>
                <w:szCs w:val="18"/>
              </w:rPr>
              <w:t>%</w:t>
            </w:r>
          </w:p>
        </w:tc>
        <w:tc>
          <w:tcPr>
            <w:tcW w:w="638" w:type="dxa"/>
            <w:vAlign w:val="center"/>
          </w:tcPr>
          <w:p w:rsidR="00EB68B8" w:rsidRDefault="00EB68B8" w:rsidP="00EB68B8">
            <w:pPr>
              <w:jc w:val="center"/>
            </w:pPr>
            <w:r w:rsidRPr="004E4ECE">
              <w:rPr>
                <w:rFonts w:ascii="GHEA Grapalat" w:hAnsi="GHEA Grapalat" w:cs="Arial"/>
                <w:sz w:val="18"/>
                <w:szCs w:val="18"/>
                <w:lang w:val="hy-AM"/>
              </w:rPr>
              <w:t>100</w:t>
            </w:r>
            <w:r w:rsidRPr="004E4ECE">
              <w:rPr>
                <w:rFonts w:ascii="GHEA Grapalat" w:hAnsi="GHEA Grapalat" w:cs="Arial"/>
                <w:sz w:val="18"/>
                <w:szCs w:val="18"/>
              </w:rPr>
              <w:t>%</w:t>
            </w:r>
          </w:p>
        </w:tc>
      </w:tr>
    </w:tbl>
    <w:p w:rsidR="001B4174" w:rsidRPr="00B138F3" w:rsidRDefault="001B4174" w:rsidP="001B4174">
      <w:pPr>
        <w:widowControl w:val="0"/>
        <w:spacing w:after="120"/>
        <w:rPr>
          <w:rFonts w:ascii="GHEA Grapalat" w:hAnsi="GHEA Grapalat"/>
          <w:i/>
        </w:rPr>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w:t>
      </w:r>
    </w:p>
    <w:tbl>
      <w:tblPr>
        <w:tblW w:w="9639" w:type="dxa"/>
        <w:jc w:val="center"/>
        <w:tblLayout w:type="fixed"/>
        <w:tblLook w:val="0000" w:firstRow="0" w:lastRow="0" w:firstColumn="0" w:lastColumn="0" w:noHBand="0" w:noVBand="0"/>
      </w:tblPr>
      <w:tblGrid>
        <w:gridCol w:w="4536"/>
        <w:gridCol w:w="760"/>
        <w:gridCol w:w="4343"/>
      </w:tblGrid>
      <w:tr w:rsidR="001B4174" w:rsidRPr="00B138F3" w:rsidTr="001B4174">
        <w:trPr>
          <w:jc w:val="center"/>
        </w:trPr>
        <w:tc>
          <w:tcPr>
            <w:tcW w:w="4536" w:type="dxa"/>
          </w:tcPr>
          <w:p w:rsidR="001B4174" w:rsidRPr="00B138F3" w:rsidRDefault="001B4174" w:rsidP="001B4174">
            <w:pPr>
              <w:widowControl w:val="0"/>
              <w:spacing w:after="160"/>
              <w:jc w:val="center"/>
              <w:rPr>
                <w:rFonts w:ascii="GHEA Grapalat" w:hAnsi="GHEA Grapalat" w:cs="Sylfaen"/>
                <w:b/>
                <w:bCs/>
              </w:rPr>
            </w:pPr>
            <w:r w:rsidRPr="00B138F3">
              <w:rPr>
                <w:rFonts w:ascii="GHEA Grapalat" w:hAnsi="GHEA Grapalat"/>
                <w:b/>
              </w:rPr>
              <w:t>ПОКУПАТЕЛЬ</w:t>
            </w:r>
          </w:p>
          <w:p w:rsidR="001B4174" w:rsidRPr="00B138F3" w:rsidRDefault="001B4174" w:rsidP="001B4174">
            <w:pPr>
              <w:widowControl w:val="0"/>
              <w:jc w:val="center"/>
              <w:rPr>
                <w:rFonts w:ascii="GHEA Grapalat" w:hAnsi="GHEA Grapalat"/>
                <w:lang w:val="en-US"/>
              </w:rPr>
            </w:pPr>
            <w:r w:rsidRPr="00B138F3">
              <w:rPr>
                <w:rFonts w:ascii="GHEA Grapalat" w:hAnsi="GHEA Grapalat"/>
                <w:lang w:val="en-US"/>
              </w:rPr>
              <w:t>______________________</w:t>
            </w:r>
          </w:p>
          <w:p w:rsidR="001B4174" w:rsidRPr="00B138F3" w:rsidRDefault="001B4174" w:rsidP="001B4174">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1B4174" w:rsidRPr="00B138F3" w:rsidRDefault="001B4174" w:rsidP="001B4174">
            <w:pPr>
              <w:widowControl w:val="0"/>
              <w:spacing w:after="160"/>
              <w:jc w:val="center"/>
              <w:rPr>
                <w:rFonts w:ascii="GHEA Grapalat" w:hAnsi="GHEA Grapalat"/>
              </w:rPr>
            </w:pPr>
            <w:r w:rsidRPr="00B138F3">
              <w:rPr>
                <w:rFonts w:ascii="GHEA Grapalat" w:hAnsi="GHEA Grapalat"/>
              </w:rPr>
              <w:t>М. П.</w:t>
            </w:r>
          </w:p>
        </w:tc>
        <w:tc>
          <w:tcPr>
            <w:tcW w:w="760" w:type="dxa"/>
          </w:tcPr>
          <w:p w:rsidR="001B4174" w:rsidRPr="00B138F3" w:rsidRDefault="001B4174" w:rsidP="001B4174">
            <w:pPr>
              <w:widowControl w:val="0"/>
              <w:spacing w:after="160"/>
              <w:jc w:val="center"/>
              <w:rPr>
                <w:rFonts w:ascii="GHEA Grapalat" w:hAnsi="GHEA Grapalat"/>
              </w:rPr>
            </w:pPr>
          </w:p>
        </w:tc>
        <w:tc>
          <w:tcPr>
            <w:tcW w:w="4343" w:type="dxa"/>
          </w:tcPr>
          <w:p w:rsidR="001B4174" w:rsidRPr="00B138F3" w:rsidRDefault="001B4174" w:rsidP="001B4174">
            <w:pPr>
              <w:widowControl w:val="0"/>
              <w:spacing w:after="160"/>
              <w:jc w:val="center"/>
              <w:rPr>
                <w:rFonts w:ascii="GHEA Grapalat" w:hAnsi="GHEA Grapalat" w:cs="Sylfaen"/>
                <w:b/>
                <w:bCs/>
              </w:rPr>
            </w:pPr>
            <w:r w:rsidRPr="00B138F3">
              <w:rPr>
                <w:rFonts w:ascii="GHEA Grapalat" w:hAnsi="GHEA Grapalat"/>
                <w:b/>
              </w:rPr>
              <w:t>ПРОДАВЕЦ</w:t>
            </w:r>
          </w:p>
          <w:p w:rsidR="001B4174" w:rsidRPr="00B138F3" w:rsidRDefault="001B4174" w:rsidP="001B4174">
            <w:pPr>
              <w:widowControl w:val="0"/>
              <w:jc w:val="center"/>
              <w:rPr>
                <w:rFonts w:ascii="GHEA Grapalat" w:hAnsi="GHEA Grapalat"/>
                <w:lang w:val="en-US"/>
              </w:rPr>
            </w:pPr>
            <w:r w:rsidRPr="00B138F3">
              <w:rPr>
                <w:rFonts w:ascii="GHEA Grapalat" w:hAnsi="GHEA Grapalat"/>
                <w:lang w:val="en-US"/>
              </w:rPr>
              <w:t>______________________</w:t>
            </w:r>
          </w:p>
          <w:p w:rsidR="001B4174" w:rsidRPr="00B138F3" w:rsidRDefault="001B4174" w:rsidP="001B4174">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1B4174" w:rsidRPr="00B138F3" w:rsidRDefault="001B4174" w:rsidP="001B4174">
            <w:pPr>
              <w:widowControl w:val="0"/>
              <w:spacing w:after="160"/>
              <w:jc w:val="center"/>
              <w:rPr>
                <w:rFonts w:ascii="GHEA Grapalat" w:hAnsi="GHEA Grapalat"/>
              </w:rPr>
            </w:pPr>
            <w:r w:rsidRPr="00B138F3">
              <w:rPr>
                <w:rFonts w:ascii="GHEA Grapalat" w:hAnsi="GHEA Grapalat"/>
              </w:rPr>
              <w:t>М. П.</w:t>
            </w:r>
          </w:p>
        </w:tc>
      </w:tr>
    </w:tbl>
    <w:p w:rsidR="00F44253" w:rsidRPr="009F3DC7" w:rsidRDefault="00F44253" w:rsidP="00F44253">
      <w:pPr>
        <w:widowControl w:val="0"/>
        <w:spacing w:after="160" w:line="360" w:lineRule="auto"/>
        <w:ind w:firstLine="567"/>
        <w:rPr>
          <w:rFonts w:ascii="GHEA Grapalat" w:hAnsi="GHEA Grapalat"/>
        </w:rPr>
        <w:sectPr w:rsidR="00F44253" w:rsidRPr="009F3DC7" w:rsidSect="00F44253">
          <w:footerReference w:type="default" r:id="rId8"/>
          <w:footnotePr>
            <w:pos w:val="beneathText"/>
          </w:footnotePr>
          <w:pgSz w:w="11907" w:h="16840" w:code="9"/>
          <w:pgMar w:top="993" w:right="567" w:bottom="1418" w:left="709" w:header="561" w:footer="561" w:gutter="0"/>
          <w:cols w:space="720"/>
          <w:docGrid w:linePitch="326"/>
        </w:sectPr>
      </w:pP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7D73E1">
            <w:pPr>
              <w:widowControl w:val="0"/>
              <w:contextualSpacing/>
              <w:rPr>
                <w:rFonts w:ascii="GHEA Grapalat" w:hAnsi="GHEA Grapalat"/>
                <w:iCs/>
                <w:color w:val="000000"/>
              </w:rPr>
            </w:pPr>
          </w:p>
        </w:tc>
        <w:tc>
          <w:tcPr>
            <w:tcW w:w="0" w:type="auto"/>
            <w:vAlign w:val="center"/>
          </w:tcPr>
          <w:p w:rsidR="003B2F27" w:rsidRPr="00AD29CE" w:rsidDel="004B29A5" w:rsidRDefault="003B2F27" w:rsidP="007D73E1">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7D73E1">
      <w:pPr>
        <w:widowControl w:val="0"/>
        <w:ind w:firstLine="375"/>
        <w:contextualSpacing/>
        <w:rPr>
          <w:rFonts w:ascii="GHEA Grapalat" w:hAnsi="GHEA Grapalat"/>
          <w:iCs/>
          <w:color w:val="000000"/>
        </w:rPr>
      </w:pPr>
    </w:p>
    <w:p w:rsidR="003B2F27" w:rsidRPr="00AD29CE" w:rsidRDefault="003B2F27" w:rsidP="007D73E1">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7D73E1">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7D73E1">
      <w:pPr>
        <w:pStyle w:val="BodyTextIndent"/>
        <w:widowControl w:val="0"/>
        <w:spacing w:line="240" w:lineRule="auto"/>
        <w:ind w:firstLine="0"/>
        <w:contextualSpacing/>
        <w:jc w:val="center"/>
        <w:rPr>
          <w:rFonts w:ascii="GHEA Grapalat" w:hAnsi="GHEA Grapalat"/>
          <w:b/>
          <w:bCs/>
          <w:iCs/>
          <w:sz w:val="24"/>
          <w:szCs w:val="24"/>
        </w:rPr>
      </w:pPr>
    </w:p>
    <w:p w:rsidR="003B2F27" w:rsidRPr="00AD29CE" w:rsidRDefault="003B2F27" w:rsidP="007D73E1">
      <w:pPr>
        <w:pStyle w:val="BodyTextIndent"/>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7D73E1">
      <w:pPr>
        <w:pStyle w:val="NormalWeb"/>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7D73E1">
      <w:pPr>
        <w:pStyle w:val="NormalWeb"/>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7D73E1">
      <w:pPr>
        <w:pStyle w:val="NormalWeb"/>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7D73E1">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7D73E1">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7D73E1">
            <w:pPr>
              <w:pStyle w:val="NormalWeb"/>
              <w:widowControl w:val="0"/>
              <w:spacing w:before="0" w:beforeAutospacing="0" w:after="0" w:afterAutospacing="0"/>
              <w:contextualSpacing/>
              <w:jc w:val="center"/>
              <w:rPr>
                <w:rFonts w:ascii="GHEA Grapalat" w:hAnsi="GHEA Grapalat"/>
                <w:sz w:val="20"/>
              </w:rPr>
            </w:pPr>
          </w:p>
        </w:tc>
      </w:tr>
    </w:tbl>
    <w:p w:rsidR="003B2F27" w:rsidRPr="00CA2754" w:rsidRDefault="003B2F27" w:rsidP="007D73E1">
      <w:pPr>
        <w:widowControl w:val="0"/>
        <w:ind w:firstLine="375"/>
        <w:contextualSpacing/>
        <w:jc w:val="both"/>
        <w:rPr>
          <w:rFonts w:ascii="GHEA Grapalat" w:hAnsi="GHEA Grapalat" w:cs="Arial"/>
          <w:iCs/>
          <w:color w:val="000000"/>
          <w:lang w:val="en-US"/>
        </w:rPr>
      </w:pPr>
    </w:p>
    <w:p w:rsidR="003B2F27" w:rsidRPr="00AD29CE" w:rsidRDefault="003B2F27" w:rsidP="007D73E1">
      <w:pPr>
        <w:widowControl w:val="0"/>
        <w:ind w:firstLine="567"/>
        <w:contextualSpacing/>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7D73E1">
      <w:pPr>
        <w:widowControl w:val="0"/>
        <w:autoSpaceDE w:val="0"/>
        <w:autoSpaceDN w:val="0"/>
        <w:adjustRightInd w:val="0"/>
        <w:contextualSpacing/>
        <w:jc w:val="right"/>
        <w:rPr>
          <w:rFonts w:ascii="GHEA Grapalat" w:hAnsi="GHEA Grapalat" w:cs="TimesArmenianPSMT"/>
        </w:rPr>
      </w:pPr>
    </w:p>
    <w:p w:rsidR="003B2F27" w:rsidRPr="00AD29CE" w:rsidRDefault="003B2F27" w:rsidP="007D73E1">
      <w:pPr>
        <w:contextualSpacing/>
        <w:jc w:val="right"/>
        <w:rPr>
          <w:rFonts w:ascii="GHEA Grapalat" w:hAnsi="GHEA Grapalat" w:cs="TimesArmenianPSMT"/>
          <w:i/>
        </w:rPr>
      </w:pPr>
      <w:r>
        <w:rPr>
          <w:rFonts w:ascii="GHEA Grapalat" w:hAnsi="GHEA Grapalat"/>
        </w:rPr>
        <w:br w:type="page"/>
      </w:r>
      <w:r w:rsidRPr="00AD29CE">
        <w:rPr>
          <w:rFonts w:ascii="GHEA Grapalat" w:hAnsi="GHEA Grapalat"/>
          <w:i/>
        </w:rPr>
        <w:lastRenderedPageBreak/>
        <w:t>Приложение № 3.1</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contextualSpacing/>
        <w:rPr>
          <w:rFonts w:ascii="GHEA Grapalat" w:hAnsi="GHEA Grapalat"/>
        </w:rPr>
      </w:pPr>
    </w:p>
    <w:p w:rsidR="003B2F27" w:rsidRPr="00565EAA" w:rsidRDefault="003B2F27" w:rsidP="007D73E1">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7D73E1">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7D73E1">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7D73E1">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7D73E1">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7D73E1">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7D73E1">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7D73E1">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7D73E1">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7D73E1">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bl>
    <w:p w:rsidR="003B2F27" w:rsidRPr="00AD29CE" w:rsidRDefault="003B2F27" w:rsidP="007D73E1">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7D73E1">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7D73E1">
      <w:pPr>
        <w:widowControl w:val="0"/>
        <w:tabs>
          <w:tab w:val="left" w:pos="360"/>
          <w:tab w:val="left" w:pos="540"/>
        </w:tabs>
        <w:contextualSpacing/>
        <w:rPr>
          <w:rFonts w:ascii="GHEA Grapalat" w:hAnsi="GHEA Grapalat" w:cs="Sylfaen"/>
        </w:rPr>
      </w:pPr>
    </w:p>
    <w:tbl>
      <w:tblPr>
        <w:tblW w:w="0" w:type="auto"/>
        <w:tblLook w:val="00A0" w:firstRow="1" w:lastRow="0" w:firstColumn="1" w:lastColumn="0" w:noHBand="0" w:noVBand="0"/>
      </w:tblPr>
      <w:tblGrid>
        <w:gridCol w:w="4785"/>
        <w:gridCol w:w="5223"/>
      </w:tblGrid>
      <w:tr w:rsidR="003B2F27" w:rsidRPr="00AD29CE" w:rsidTr="005B7138">
        <w:tc>
          <w:tcPr>
            <w:tcW w:w="4785"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7D73E1">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7D73E1">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7D73E1">
            <w:pPr>
              <w:widowControl w:val="0"/>
              <w:contextualSpacing/>
              <w:rPr>
                <w:rFonts w:ascii="GHEA Grapalat" w:hAnsi="GHEA Grapalat" w:cs="GHEA Grapalat"/>
                <w:color w:val="000000"/>
              </w:rPr>
            </w:pPr>
          </w:p>
        </w:tc>
      </w:tr>
    </w:tbl>
    <w:p w:rsidR="003B2F27" w:rsidRPr="00AD29CE" w:rsidRDefault="003B2F27" w:rsidP="007D73E1">
      <w:pPr>
        <w:widowControl w:val="0"/>
        <w:ind w:left="-142" w:firstLine="142"/>
        <w:contextualSpacing/>
        <w:jc w:val="center"/>
        <w:rPr>
          <w:rFonts w:ascii="GHEA Grapalat" w:hAnsi="GHEA Grapalat" w:cs="Sylfaen"/>
          <w:b/>
        </w:rPr>
      </w:pPr>
    </w:p>
    <w:p w:rsidR="003B2F27" w:rsidRPr="00AD29CE" w:rsidRDefault="003B2F27" w:rsidP="007D73E1">
      <w:pPr>
        <w:pStyle w:val="norm"/>
        <w:widowControl w:val="0"/>
        <w:spacing w:line="240" w:lineRule="auto"/>
        <w:ind w:firstLine="284"/>
        <w:contextualSpacing/>
        <w:jc w:val="center"/>
        <w:rPr>
          <w:rFonts w:ascii="GHEA Grapalat" w:hAnsi="GHEA Grapalat"/>
          <w:b/>
          <w:sz w:val="24"/>
          <w:szCs w:val="24"/>
        </w:rPr>
      </w:pPr>
    </w:p>
    <w:p w:rsidR="00A9154C" w:rsidRDefault="00A9154C">
      <w:pPr>
        <w:rPr>
          <w:rFonts w:ascii="GHEA Grapalat" w:hAnsi="GHEA Grapalat"/>
          <w:i/>
          <w:lang w:val="en-US"/>
        </w:rPr>
      </w:pPr>
      <w:r>
        <w:rPr>
          <w:rFonts w:ascii="GHEA Grapalat" w:hAnsi="GHEA Grapalat"/>
          <w:i/>
          <w:lang w:val="en-US"/>
        </w:rPr>
        <w:br w:type="page"/>
      </w:r>
    </w:p>
    <w:p w:rsidR="00A9154C" w:rsidRPr="00A33C34" w:rsidRDefault="00A9154C" w:rsidP="00A9154C">
      <w:pPr>
        <w:widowControl w:val="0"/>
        <w:jc w:val="right"/>
        <w:rPr>
          <w:rFonts w:ascii="GHEA Grapalat" w:hAnsi="GHEA Grapalat" w:cs="Sylfaen"/>
          <w:i/>
        </w:rPr>
      </w:pPr>
      <w:r w:rsidRPr="00A33C34">
        <w:rPr>
          <w:rFonts w:ascii="GHEA Grapalat" w:hAnsi="GHEA Grapalat"/>
          <w:i/>
        </w:rPr>
        <w:lastRenderedPageBreak/>
        <w:t>Приложение № 4</w:t>
      </w:r>
    </w:p>
    <w:p w:rsidR="00A9154C" w:rsidRPr="00A33C34" w:rsidRDefault="00A9154C" w:rsidP="00A9154C">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w:t>
      </w:r>
      <w:proofErr w:type="gramStart"/>
      <w:r w:rsidRPr="00A33C34">
        <w:rPr>
          <w:rFonts w:ascii="GHEA Grapalat" w:hAnsi="GHEA Grapalat"/>
          <w:i/>
          <w:lang w:val="hy-AM"/>
        </w:rPr>
        <w:t xml:space="preserve">«  </w:t>
      </w:r>
      <w:proofErr w:type="gramEnd"/>
      <w:r w:rsidRPr="00A33C34">
        <w:rPr>
          <w:rFonts w:ascii="GHEA Grapalat" w:hAnsi="GHEA Grapalat"/>
          <w:i/>
          <w:lang w:val="hy-AM"/>
        </w:rPr>
        <w:t xml:space="preserve">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rsidR="00A9154C" w:rsidRPr="00A33C34" w:rsidRDefault="00A9154C" w:rsidP="00A9154C">
      <w:pPr>
        <w:jc w:val="center"/>
        <w:rPr>
          <w:rFonts w:ascii="GHEA Grapalat" w:hAnsi="GHEA Grapalat" w:cs="GHEA Grapalat"/>
        </w:rPr>
      </w:pPr>
    </w:p>
    <w:p w:rsidR="00A9154C" w:rsidRPr="00A33C34" w:rsidRDefault="00A9154C" w:rsidP="00A9154C">
      <w:pPr>
        <w:jc w:val="center"/>
        <w:rPr>
          <w:rFonts w:ascii="GHEA Grapalat" w:hAnsi="GHEA Grapalat" w:cs="GHEA Grapalat"/>
        </w:rPr>
      </w:pPr>
      <w:r w:rsidRPr="00A33C34">
        <w:rPr>
          <w:rFonts w:ascii="GHEA Grapalat" w:hAnsi="GHEA Grapalat" w:cs="GHEA Grapalat"/>
        </w:rPr>
        <w:t>УВЕДОМЛЕНИЕ</w:t>
      </w:r>
    </w:p>
    <w:p w:rsidR="00A9154C" w:rsidRPr="00A33C34" w:rsidRDefault="00A9154C" w:rsidP="00A9154C">
      <w:pPr>
        <w:jc w:val="center"/>
        <w:rPr>
          <w:rFonts w:ascii="GHEA Grapalat" w:hAnsi="GHEA Grapalat" w:cs="GHEA Grapalat"/>
          <w:lang w:val="hy-AM"/>
        </w:rPr>
      </w:pPr>
    </w:p>
    <w:p w:rsidR="00A9154C" w:rsidRPr="00A33C34" w:rsidRDefault="00A9154C" w:rsidP="00A9154C">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rsidR="00A9154C" w:rsidRPr="00A33C34" w:rsidRDefault="00A9154C" w:rsidP="00A9154C">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финансового</w:t>
      </w:r>
      <w:proofErr w:type="spellEnd"/>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агента</w:t>
      </w:r>
      <w:proofErr w:type="spellEnd"/>
    </w:p>
    <w:p w:rsidR="00A9154C" w:rsidRPr="00A33C34" w:rsidRDefault="00A9154C" w:rsidP="00A9154C">
      <w:pPr>
        <w:rPr>
          <w:rFonts w:ascii="GHEA Grapalat" w:hAnsi="GHEA Grapalat"/>
          <w:vertAlign w:val="superscript"/>
          <w:lang w:val="es-ES"/>
        </w:rPr>
      </w:pPr>
    </w:p>
    <w:p w:rsidR="00A9154C" w:rsidRPr="00A33C34" w:rsidRDefault="00A9154C" w:rsidP="00A9154C">
      <w:pPr>
        <w:pStyle w:val="ListParagraph"/>
        <w:numPr>
          <w:ilvl w:val="0"/>
          <w:numId w:val="34"/>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rsidR="00A9154C" w:rsidRPr="00A33C34" w:rsidRDefault="00A9154C" w:rsidP="00A9154C">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A9154C" w:rsidRPr="00A33C34" w:rsidRDefault="00A9154C" w:rsidP="00A9154C">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w:t>
      </w:r>
      <w:proofErr w:type="gramStart"/>
      <w:r w:rsidRPr="00A33C34">
        <w:rPr>
          <w:rFonts w:ascii="GHEA Grapalat" w:hAnsi="GHEA Grapalat" w:cs="Sylfaen"/>
          <w:sz w:val="20"/>
          <w:szCs w:val="20"/>
        </w:rPr>
        <w:t xml:space="preserve">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w:t>
      </w:r>
      <w:proofErr w:type="gramEnd"/>
      <w:r w:rsidRPr="00A33C34">
        <w:rPr>
          <w:rFonts w:ascii="GHEA Grapalat" w:hAnsi="GHEA Grapalat"/>
          <w:i/>
          <w:sz w:val="20"/>
          <w:szCs w:val="20"/>
          <w:lang w:val="af-ZA"/>
        </w:rPr>
        <w:t>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rsidR="00A9154C" w:rsidRPr="00A33C34" w:rsidRDefault="00A9154C" w:rsidP="00A9154C">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A9154C" w:rsidRPr="00A33C34" w:rsidRDefault="00A9154C" w:rsidP="00A9154C">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w:t>
      </w:r>
      <w:proofErr w:type="gramStart"/>
      <w:r w:rsidRPr="00A33C34">
        <w:rPr>
          <w:rFonts w:ascii="GHEA Grapalat" w:hAnsi="GHEA Grapalat" w:cs="Sylfaen"/>
          <w:sz w:val="20"/>
          <w:szCs w:val="20"/>
          <w:lang w:val="es-ES"/>
        </w:rPr>
        <w:t xml:space="preserve">20  </w:t>
      </w:r>
      <w:r w:rsidRPr="00A33C34">
        <w:rPr>
          <w:rFonts w:ascii="GHEA Grapalat" w:hAnsi="GHEA Grapalat" w:cs="Sylfaen"/>
          <w:sz w:val="20"/>
          <w:szCs w:val="20"/>
        </w:rPr>
        <w:t>года</w:t>
      </w:r>
      <w:proofErr w:type="gramEnd"/>
      <w:r w:rsidRPr="00A33C34">
        <w:rPr>
          <w:rFonts w:ascii="GHEA Grapalat" w:hAnsi="GHEA Grapalat" w:cs="Sylfaen"/>
          <w:sz w:val="20"/>
          <w:szCs w:val="20"/>
        </w:rPr>
        <w:t xml:space="preserve">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rsidR="00A9154C" w:rsidRPr="00A33C34" w:rsidRDefault="00A9154C" w:rsidP="00A9154C">
      <w:pPr>
        <w:rPr>
          <w:rFonts w:ascii="GHEA Grapalat" w:hAnsi="GHEA Grapalat" w:cs="Sylfaen"/>
          <w:sz w:val="20"/>
          <w:szCs w:val="20"/>
          <w:lang w:val="es-ES"/>
        </w:rPr>
      </w:pPr>
    </w:p>
    <w:p w:rsidR="00A9154C" w:rsidRPr="00A33C34" w:rsidRDefault="00A9154C" w:rsidP="00A9154C">
      <w:pPr>
        <w:pStyle w:val="ListParagraph"/>
        <w:numPr>
          <w:ilvl w:val="0"/>
          <w:numId w:val="34"/>
        </w:numPr>
        <w:contextualSpacing/>
        <w:jc w:val="both"/>
        <w:rPr>
          <w:rFonts w:ascii="GHEA Grapalat" w:hAnsi="GHEA Grapalat" w:cs="Sylfaen"/>
          <w:sz w:val="20"/>
          <w:szCs w:val="20"/>
        </w:rPr>
      </w:pPr>
      <w:r w:rsidRPr="00A33C34">
        <w:rPr>
          <w:rFonts w:ascii="GHEA Grapalat" w:hAnsi="GHEA Grapalat" w:cs="Sylfaen"/>
          <w:sz w:val="20"/>
          <w:szCs w:val="20"/>
        </w:rPr>
        <w:t xml:space="preserve">Согласен </w:t>
      </w:r>
      <w:proofErr w:type="gramStart"/>
      <w:r w:rsidRPr="00A33C34">
        <w:rPr>
          <w:rFonts w:ascii="GHEA Grapalat" w:hAnsi="GHEA Grapalat" w:cs="Sylfaen"/>
          <w:sz w:val="20"/>
          <w:szCs w:val="20"/>
        </w:rPr>
        <w:t>с условиями</w:t>
      </w:r>
      <w:proofErr w:type="gramEnd"/>
      <w:r w:rsidRPr="00A33C34">
        <w:rPr>
          <w:rFonts w:ascii="GHEA Grapalat" w:hAnsi="GHEA Grapalat" w:cs="Sylfaen"/>
          <w:sz w:val="20"/>
          <w:szCs w:val="20"/>
        </w:rPr>
        <w:t xml:space="preserve"> изложенными в пункте 7.12.</w:t>
      </w:r>
    </w:p>
    <w:p w:rsidR="00A9154C" w:rsidRPr="00A33C34" w:rsidRDefault="00A9154C" w:rsidP="00A9154C">
      <w:pPr>
        <w:jc w:val="center"/>
        <w:rPr>
          <w:rFonts w:ascii="GHEA Grapalat" w:hAnsi="GHEA Grapalat" w:cs="GHEA Grapalat"/>
          <w:lang w:val="es-ES"/>
        </w:rPr>
      </w:pPr>
    </w:p>
    <w:p w:rsidR="00A9154C" w:rsidRPr="00A33C34" w:rsidRDefault="00A9154C" w:rsidP="00A9154C">
      <w:pPr>
        <w:ind w:firstLine="709"/>
        <w:rPr>
          <w:lang w:val="es-ES"/>
        </w:rPr>
      </w:pPr>
    </w:p>
    <w:p w:rsidR="00A9154C" w:rsidRPr="00A33C34" w:rsidRDefault="00A9154C" w:rsidP="00A9154C">
      <w:pPr>
        <w:ind w:firstLine="709"/>
        <w:rPr>
          <w:lang w:val="es-ES"/>
        </w:rPr>
      </w:pPr>
    </w:p>
    <w:p w:rsidR="00A9154C" w:rsidRPr="00A33C34" w:rsidRDefault="00A9154C" w:rsidP="00A9154C">
      <w:pPr>
        <w:ind w:firstLine="709"/>
        <w:rPr>
          <w:lang w:val="es-ES"/>
        </w:rPr>
      </w:pPr>
    </w:p>
    <w:p w:rsidR="00A9154C" w:rsidRPr="00A33C34" w:rsidRDefault="00A9154C" w:rsidP="00A9154C">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rsidR="00A9154C" w:rsidRPr="00A33C34" w:rsidRDefault="00A9154C" w:rsidP="00A9154C">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rsidR="00A9154C" w:rsidRPr="00A33C34" w:rsidRDefault="00A9154C" w:rsidP="00A9154C">
      <w:pPr>
        <w:jc w:val="right"/>
        <w:rPr>
          <w:rFonts w:ascii="GHEA Grapalat" w:hAnsi="GHEA Grapalat"/>
          <w:sz w:val="20"/>
          <w:lang w:val="hy-AM"/>
        </w:rPr>
      </w:pPr>
      <w:r w:rsidRPr="00A33C34">
        <w:rPr>
          <w:rFonts w:ascii="GHEA Grapalat" w:hAnsi="GHEA Grapalat"/>
          <w:sz w:val="20"/>
          <w:lang w:val="hy-AM"/>
        </w:rPr>
        <w:t xml:space="preserve">    </w:t>
      </w:r>
    </w:p>
    <w:p w:rsidR="00A9154C" w:rsidRPr="00A33C34" w:rsidRDefault="00A9154C" w:rsidP="00A9154C">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rsidR="00A9154C" w:rsidRPr="00A33C34" w:rsidRDefault="00A9154C" w:rsidP="00A9154C">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rsidR="00A9154C" w:rsidRPr="00A33C34" w:rsidRDefault="00A9154C" w:rsidP="00A9154C">
      <w:pPr>
        <w:jc w:val="center"/>
        <w:rPr>
          <w:rFonts w:ascii="GHEA Grapalat" w:hAnsi="GHEA Grapalat" w:cs="Sylfaen"/>
          <w:sz w:val="16"/>
          <w:szCs w:val="16"/>
          <w:lang w:val="es-ES"/>
        </w:rPr>
      </w:pPr>
    </w:p>
    <w:p w:rsidR="00A9154C" w:rsidRPr="00A33C34" w:rsidRDefault="00A9154C" w:rsidP="00A9154C">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w:t>
      </w:r>
      <w:proofErr w:type="gramStart"/>
      <w:r w:rsidRPr="00A33C34">
        <w:rPr>
          <w:rFonts w:ascii="GHEA Grapalat" w:hAnsi="GHEA Grapalat" w:cs="Sylfaen"/>
          <w:sz w:val="20"/>
          <w:szCs w:val="20"/>
          <w:lang w:val="es-ES"/>
        </w:rPr>
        <w:t xml:space="preserve">20  </w:t>
      </w:r>
      <w:r w:rsidRPr="00A33C34">
        <w:rPr>
          <w:rFonts w:ascii="GHEA Grapalat" w:hAnsi="GHEA Grapalat" w:cs="Sylfaen"/>
          <w:sz w:val="20"/>
          <w:szCs w:val="20"/>
        </w:rPr>
        <w:t>г.</w:t>
      </w:r>
      <w:proofErr w:type="gramEnd"/>
      <w:r w:rsidRPr="00A33C34">
        <w:rPr>
          <w:rFonts w:ascii="GHEA Grapalat" w:hAnsi="GHEA Grapalat"/>
          <w:sz w:val="20"/>
          <w:lang w:val="hy-AM"/>
        </w:rPr>
        <w:tab/>
      </w:r>
    </w:p>
    <w:p w:rsidR="00A9154C" w:rsidRPr="003B2F27" w:rsidRDefault="00A9154C" w:rsidP="00A9154C">
      <w:pPr>
        <w:widowControl w:val="0"/>
        <w:spacing w:after="160"/>
        <w:ind w:left="-142" w:firstLine="142"/>
        <w:jc w:val="center"/>
        <w:rPr>
          <w:rFonts w:ascii="GHEA Grapalat" w:hAnsi="GHEA Grapalat"/>
          <w:i/>
          <w:lang w:val="en-US"/>
        </w:rPr>
      </w:pPr>
    </w:p>
    <w:p w:rsidR="008D352C" w:rsidRPr="003B2F27" w:rsidRDefault="008D352C" w:rsidP="007D73E1">
      <w:pPr>
        <w:widowControl w:val="0"/>
        <w:ind w:left="-142" w:firstLine="142"/>
        <w:contextualSpacing/>
        <w:jc w:val="center"/>
        <w:rPr>
          <w:rFonts w:ascii="GHEA Grapalat" w:hAnsi="GHEA Grapalat"/>
          <w:i/>
          <w:lang w:val="en-US"/>
        </w:rPr>
      </w:pPr>
    </w:p>
    <w:sectPr w:rsidR="008D352C" w:rsidRPr="003B2F27" w:rsidSect="008F145F">
      <w:footerReference w:type="default" r:id="rId9"/>
      <w:footnotePr>
        <w:pos w:val="beneathText"/>
      </w:footnotePr>
      <w:pgSz w:w="11906" w:h="16838" w:code="9"/>
      <w:pgMar w:top="426" w:right="849" w:bottom="567" w:left="993"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B4174" w:rsidRDefault="001B4174">
      <w:r>
        <w:separator/>
      </w:r>
    </w:p>
  </w:endnote>
  <w:endnote w:type="continuationSeparator" w:id="0">
    <w:p w:rsidR="001B4174" w:rsidRDefault="001B41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503841"/>
      <w:docPartObj>
        <w:docPartGallery w:val="Page Numbers (Bottom of Page)"/>
        <w:docPartUnique/>
      </w:docPartObj>
    </w:sdtPr>
    <w:sdtEndPr>
      <w:rPr>
        <w:rFonts w:ascii="GHEA Grapalat" w:hAnsi="GHEA Grapalat"/>
        <w:sz w:val="24"/>
        <w:szCs w:val="24"/>
      </w:rPr>
    </w:sdtEndPr>
    <w:sdtContent>
      <w:p w:rsidR="001B4174" w:rsidRPr="003E450C" w:rsidRDefault="001B4174">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Pr>
            <w:rFonts w:ascii="GHEA Grapalat" w:hAnsi="GHEA Grapalat"/>
            <w:noProof/>
            <w:sz w:val="24"/>
            <w:szCs w:val="24"/>
          </w:rPr>
          <w:t>69</w:t>
        </w:r>
        <w:r w:rsidRPr="003E450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B4174" w:rsidRPr="00305BEC" w:rsidRDefault="001B4174">
    <w:pPr>
      <w:pStyle w:val="Footer"/>
      <w:jc w:val="center"/>
      <w:rPr>
        <w:rFonts w:ascii="GHEA Grapalat" w:hAnsi="GHEA Grapalat"/>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B4174" w:rsidRDefault="001B4174">
      <w:r>
        <w:separator/>
      </w:r>
    </w:p>
  </w:footnote>
  <w:footnote w:type="continuationSeparator" w:id="0">
    <w:p w:rsidR="001B4174" w:rsidRDefault="001B4174">
      <w:r>
        <w:continuationSeparator/>
      </w:r>
    </w:p>
  </w:footnote>
  <w:footnote w:id="1">
    <w:p w:rsidR="001B4174" w:rsidRPr="00A31673" w:rsidRDefault="001B4174">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1B4174" w:rsidRDefault="001B4174" w:rsidP="006B3E56">
      <w:pPr>
        <w:jc w:val="both"/>
      </w:pPr>
    </w:p>
    <w:p w:rsidR="001B4174" w:rsidRPr="00503980" w:rsidRDefault="001B4174"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1B4174" w:rsidRPr="00503980" w:rsidRDefault="001B4174" w:rsidP="007906A2">
      <w:pPr>
        <w:jc w:val="both"/>
        <w:rPr>
          <w:rFonts w:ascii="GHEA Grapalat" w:hAnsi="GHEA Grapalat"/>
          <w:i/>
          <w:sz w:val="20"/>
          <w:szCs w:val="20"/>
        </w:rPr>
      </w:pPr>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1B4174" w:rsidRPr="00503980" w:rsidRDefault="001B4174"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1B4174" w:rsidRDefault="001B4174" w:rsidP="006B3E56">
      <w:pPr>
        <w:pStyle w:val="FootnoteText"/>
        <w:rPr>
          <w:rFonts w:asciiTheme="minorHAnsi" w:hAnsiTheme="minorHAnsi"/>
          <w:lang w:val="af-ZA"/>
        </w:rPr>
      </w:pPr>
    </w:p>
  </w:footnote>
  <w:footnote w:id="3">
    <w:p w:rsidR="001B4174" w:rsidRPr="00D3436F" w:rsidRDefault="001B4174"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1B4174" w:rsidRPr="009C4E45" w:rsidRDefault="001B4174">
      <w:pPr>
        <w:pStyle w:val="FootnoteText"/>
        <w:rPr>
          <w:rFonts w:ascii="GHEA Grapalat" w:hAnsi="GHEA Grapalat"/>
          <w:color w:val="FF0000"/>
          <w:sz w:val="28"/>
          <w:szCs w:val="28"/>
        </w:rPr>
      </w:pPr>
    </w:p>
  </w:footnote>
  <w:footnote w:id="4">
    <w:p w:rsidR="001B4174" w:rsidRPr="008842CE" w:rsidRDefault="001B4174" w:rsidP="003D2FE2">
      <w:pPr>
        <w:pStyle w:val="FootnoteText"/>
        <w:jc w:val="both"/>
      </w:pPr>
    </w:p>
  </w:footnote>
  <w:footnote w:id="5">
    <w:p w:rsidR="001B4174" w:rsidRPr="008842CE" w:rsidRDefault="001B4174" w:rsidP="000A214C">
      <w:pPr>
        <w:pStyle w:val="FootnoteText"/>
        <w:jc w:val="both"/>
      </w:pPr>
    </w:p>
  </w:footnote>
  <w:footnote w:id="6">
    <w:p w:rsidR="001B4174" w:rsidRPr="006F5F33" w:rsidRDefault="001B4174"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1B4174" w:rsidRPr="006F5F33" w:rsidRDefault="001B4174"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1B4174" w:rsidRPr="006F5F33" w:rsidRDefault="001B4174"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F136615"/>
    <w:multiLevelType w:val="hybridMultilevel"/>
    <w:tmpl w:val="E9C25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9"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02C3AC9"/>
    <w:multiLevelType w:val="hybridMultilevel"/>
    <w:tmpl w:val="D2FA7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6B6219D"/>
    <w:multiLevelType w:val="hybridMultilevel"/>
    <w:tmpl w:val="5276F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1"/>
  </w:num>
  <w:num w:numId="3">
    <w:abstractNumId w:val="20"/>
  </w:num>
  <w:num w:numId="4">
    <w:abstractNumId w:val="15"/>
  </w:num>
  <w:num w:numId="5">
    <w:abstractNumId w:val="26"/>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31"/>
  </w:num>
  <w:num w:numId="13">
    <w:abstractNumId w:val="29"/>
  </w:num>
  <w:num w:numId="14">
    <w:abstractNumId w:val="13"/>
  </w:num>
  <w:num w:numId="15">
    <w:abstractNumId w:val="30"/>
  </w:num>
  <w:num w:numId="16">
    <w:abstractNumId w:val="14"/>
  </w:num>
  <w:num w:numId="17">
    <w:abstractNumId w:val="6"/>
  </w:num>
  <w:num w:numId="18">
    <w:abstractNumId w:val="1"/>
  </w:num>
  <w:num w:numId="19">
    <w:abstractNumId w:val="16"/>
  </w:num>
  <w:num w:numId="20">
    <w:abstractNumId w:val="16"/>
  </w:num>
  <w:num w:numId="21">
    <w:abstractNumId w:val="18"/>
  </w:num>
  <w:num w:numId="22">
    <w:abstractNumId w:val="22"/>
  </w:num>
  <w:num w:numId="23">
    <w:abstractNumId w:val="7"/>
  </w:num>
  <w:num w:numId="24">
    <w:abstractNumId w:val="18"/>
  </w:num>
  <w:num w:numId="25">
    <w:abstractNumId w:val="12"/>
  </w:num>
  <w:num w:numId="26">
    <w:abstractNumId w:val="4"/>
  </w:num>
  <w:num w:numId="27">
    <w:abstractNumId w:val="3"/>
  </w:num>
  <w:num w:numId="28">
    <w:abstractNumId w:val="0"/>
  </w:num>
  <w:num w:numId="29">
    <w:abstractNumId w:val="9"/>
  </w:num>
  <w:num w:numId="30">
    <w:abstractNumId w:val="27"/>
  </w:num>
  <w:num w:numId="31">
    <w:abstractNumId w:val="23"/>
  </w:num>
  <w:num w:numId="32">
    <w:abstractNumId w:val="24"/>
  </w:num>
  <w:num w:numId="33">
    <w:abstractNumId w:val="19"/>
  </w:num>
  <w:num w:numId="34">
    <w:abstractNumId w:val="2"/>
  </w:num>
  <w:num w:numId="35">
    <w:abstractNumId w:val="28"/>
  </w:num>
  <w:num w:numId="36">
    <w:abstractNumId w:val="10"/>
  </w:num>
  <w:num w:numId="37">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34817"/>
  </w:hdrShapeDefault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314"/>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AFE"/>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4C4"/>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5D5"/>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56E"/>
    <w:rsid w:val="00126D48"/>
    <w:rsid w:val="00126D7B"/>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5248"/>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1322"/>
    <w:rsid w:val="001A23A6"/>
    <w:rsid w:val="001A2579"/>
    <w:rsid w:val="001A2F72"/>
    <w:rsid w:val="001A3FEC"/>
    <w:rsid w:val="001A43A4"/>
    <w:rsid w:val="001A4EF7"/>
    <w:rsid w:val="001A5BC8"/>
    <w:rsid w:val="001A5C02"/>
    <w:rsid w:val="001A6561"/>
    <w:rsid w:val="001A694C"/>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74"/>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D7DC4"/>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CFE"/>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09"/>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06DA"/>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2A30"/>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3E4F"/>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3AD"/>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979"/>
    <w:rsid w:val="002A1F5A"/>
    <w:rsid w:val="002A1FAC"/>
    <w:rsid w:val="002A27F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1D5"/>
    <w:rsid w:val="00314477"/>
    <w:rsid w:val="00316381"/>
    <w:rsid w:val="003163A5"/>
    <w:rsid w:val="003169A4"/>
    <w:rsid w:val="00316E71"/>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2F7E"/>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3C3"/>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231"/>
    <w:rsid w:val="00386D41"/>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910"/>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4FD0"/>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56C"/>
    <w:rsid w:val="00412DF7"/>
    <w:rsid w:val="00413390"/>
    <w:rsid w:val="00413595"/>
    <w:rsid w:val="00416546"/>
    <w:rsid w:val="00416F1E"/>
    <w:rsid w:val="0041739A"/>
    <w:rsid w:val="004175B6"/>
    <w:rsid w:val="00417E48"/>
    <w:rsid w:val="00417F33"/>
    <w:rsid w:val="00421AEB"/>
    <w:rsid w:val="00422802"/>
    <w:rsid w:val="00423B3F"/>
    <w:rsid w:val="004260E1"/>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6FD"/>
    <w:rsid w:val="00443A55"/>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4D73"/>
    <w:rsid w:val="0045525D"/>
    <w:rsid w:val="004553CA"/>
    <w:rsid w:val="0045669A"/>
    <w:rsid w:val="00456B02"/>
    <w:rsid w:val="00456C67"/>
    <w:rsid w:val="00457745"/>
    <w:rsid w:val="00457FBF"/>
    <w:rsid w:val="00460CA5"/>
    <w:rsid w:val="004616F4"/>
    <w:rsid w:val="0046186C"/>
    <w:rsid w:val="0046188C"/>
    <w:rsid w:val="00461D88"/>
    <w:rsid w:val="004623A3"/>
    <w:rsid w:val="00462E00"/>
    <w:rsid w:val="00463606"/>
    <w:rsid w:val="004636DA"/>
    <w:rsid w:val="00463B00"/>
    <w:rsid w:val="00463B0B"/>
    <w:rsid w:val="00464555"/>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3ED3"/>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8D1"/>
    <w:rsid w:val="00496CA9"/>
    <w:rsid w:val="004974D8"/>
    <w:rsid w:val="004A0302"/>
    <w:rsid w:val="004A0321"/>
    <w:rsid w:val="004A0750"/>
    <w:rsid w:val="004A1734"/>
    <w:rsid w:val="004A1C5D"/>
    <w:rsid w:val="004A1ECC"/>
    <w:rsid w:val="004A2400"/>
    <w:rsid w:val="004A3051"/>
    <w:rsid w:val="004A317B"/>
    <w:rsid w:val="004A51CE"/>
    <w:rsid w:val="004A6204"/>
    <w:rsid w:val="004A6815"/>
    <w:rsid w:val="004A712A"/>
    <w:rsid w:val="004A7722"/>
    <w:rsid w:val="004A798D"/>
    <w:rsid w:val="004B0C9E"/>
    <w:rsid w:val="004B1814"/>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260F"/>
    <w:rsid w:val="004C3803"/>
    <w:rsid w:val="004C43A3"/>
    <w:rsid w:val="004C5CF3"/>
    <w:rsid w:val="004C6A6E"/>
    <w:rsid w:val="004C7808"/>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972"/>
    <w:rsid w:val="004E0B7B"/>
    <w:rsid w:val="004E144F"/>
    <w:rsid w:val="004E1503"/>
    <w:rsid w:val="004E1977"/>
    <w:rsid w:val="004E1B0A"/>
    <w:rsid w:val="004E1C69"/>
    <w:rsid w:val="004E1C8E"/>
    <w:rsid w:val="004E27C5"/>
    <w:rsid w:val="004E2FC6"/>
    <w:rsid w:val="004E442C"/>
    <w:rsid w:val="004E4B40"/>
    <w:rsid w:val="004E54F5"/>
    <w:rsid w:val="004E5843"/>
    <w:rsid w:val="004E58B3"/>
    <w:rsid w:val="004E6A12"/>
    <w:rsid w:val="004E6E9A"/>
    <w:rsid w:val="004E7893"/>
    <w:rsid w:val="004F0CAA"/>
    <w:rsid w:val="004F1BA0"/>
    <w:rsid w:val="004F2130"/>
    <w:rsid w:val="004F2549"/>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8F8"/>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766"/>
    <w:rsid w:val="00530BD2"/>
    <w:rsid w:val="00530C17"/>
    <w:rsid w:val="00530DA1"/>
    <w:rsid w:val="00530F97"/>
    <w:rsid w:val="00531CA1"/>
    <w:rsid w:val="0053262C"/>
    <w:rsid w:val="00532EDD"/>
    <w:rsid w:val="00533989"/>
    <w:rsid w:val="00534395"/>
    <w:rsid w:val="00534468"/>
    <w:rsid w:val="005358F5"/>
    <w:rsid w:val="00535C30"/>
    <w:rsid w:val="00535E93"/>
    <w:rsid w:val="00535F4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7AD"/>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ACD"/>
    <w:rsid w:val="00564E3F"/>
    <w:rsid w:val="00565078"/>
    <w:rsid w:val="0056625A"/>
    <w:rsid w:val="00567040"/>
    <w:rsid w:val="00567245"/>
    <w:rsid w:val="00567893"/>
    <w:rsid w:val="00570AFC"/>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111"/>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4EFC"/>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47"/>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49F"/>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397"/>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487"/>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B67"/>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77B7F"/>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6E4"/>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18B8"/>
    <w:rsid w:val="007B207A"/>
    <w:rsid w:val="007B36E4"/>
    <w:rsid w:val="007B3F5F"/>
    <w:rsid w:val="007B6811"/>
    <w:rsid w:val="007C081F"/>
    <w:rsid w:val="007C0837"/>
    <w:rsid w:val="007C0D3B"/>
    <w:rsid w:val="007C13B3"/>
    <w:rsid w:val="007C15C5"/>
    <w:rsid w:val="007C1825"/>
    <w:rsid w:val="007C1D08"/>
    <w:rsid w:val="007C274E"/>
    <w:rsid w:val="007C2C7E"/>
    <w:rsid w:val="007C2EE2"/>
    <w:rsid w:val="007C3480"/>
    <w:rsid w:val="007C3D16"/>
    <w:rsid w:val="007C3FF3"/>
    <w:rsid w:val="007C482B"/>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1"/>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2B8B"/>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492"/>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4DED"/>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2D93"/>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3A9"/>
    <w:rsid w:val="008A345D"/>
    <w:rsid w:val="008A3C60"/>
    <w:rsid w:val="008A3D03"/>
    <w:rsid w:val="008A4DA3"/>
    <w:rsid w:val="008A5CEA"/>
    <w:rsid w:val="008A6BF1"/>
    <w:rsid w:val="008A70A4"/>
    <w:rsid w:val="008A7905"/>
    <w:rsid w:val="008A7A94"/>
    <w:rsid w:val="008B0198"/>
    <w:rsid w:val="008B0507"/>
    <w:rsid w:val="008B069D"/>
    <w:rsid w:val="008B1233"/>
    <w:rsid w:val="008B12AF"/>
    <w:rsid w:val="008B1605"/>
    <w:rsid w:val="008B3117"/>
    <w:rsid w:val="008B4DB1"/>
    <w:rsid w:val="008B4FDA"/>
    <w:rsid w:val="008B659E"/>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C75EF"/>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388"/>
    <w:rsid w:val="008F145F"/>
    <w:rsid w:val="008F1F9B"/>
    <w:rsid w:val="008F2148"/>
    <w:rsid w:val="008F2365"/>
    <w:rsid w:val="008F2B76"/>
    <w:rsid w:val="008F2CA1"/>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3E06"/>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5D8"/>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08F3"/>
    <w:rsid w:val="0096132A"/>
    <w:rsid w:val="009619D8"/>
    <w:rsid w:val="00962791"/>
    <w:rsid w:val="009627B3"/>
    <w:rsid w:val="00963403"/>
    <w:rsid w:val="00963991"/>
    <w:rsid w:val="009639DF"/>
    <w:rsid w:val="009639FF"/>
    <w:rsid w:val="00963E00"/>
    <w:rsid w:val="0096476D"/>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1FA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4E45"/>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54AE"/>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A7C"/>
    <w:rsid w:val="00A04DB0"/>
    <w:rsid w:val="00A05C8A"/>
    <w:rsid w:val="00A06CC8"/>
    <w:rsid w:val="00A0752B"/>
    <w:rsid w:val="00A0753B"/>
    <w:rsid w:val="00A104D1"/>
    <w:rsid w:val="00A10D1E"/>
    <w:rsid w:val="00A10D1F"/>
    <w:rsid w:val="00A112E2"/>
    <w:rsid w:val="00A11E49"/>
    <w:rsid w:val="00A11F49"/>
    <w:rsid w:val="00A12665"/>
    <w:rsid w:val="00A1275F"/>
    <w:rsid w:val="00A129BC"/>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096"/>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664"/>
    <w:rsid w:val="00A86F6B"/>
    <w:rsid w:val="00A9098A"/>
    <w:rsid w:val="00A90E28"/>
    <w:rsid w:val="00A90FCD"/>
    <w:rsid w:val="00A9154C"/>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3D2"/>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3CC1"/>
    <w:rsid w:val="00AD522C"/>
    <w:rsid w:val="00AD798D"/>
    <w:rsid w:val="00AD7B20"/>
    <w:rsid w:val="00AE00B8"/>
    <w:rsid w:val="00AE0514"/>
    <w:rsid w:val="00AE0699"/>
    <w:rsid w:val="00AE11EC"/>
    <w:rsid w:val="00AE1606"/>
    <w:rsid w:val="00AE16D5"/>
    <w:rsid w:val="00AE1BA4"/>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D04"/>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2E"/>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397"/>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5CC"/>
    <w:rsid w:val="00B34BDA"/>
    <w:rsid w:val="00B351F5"/>
    <w:rsid w:val="00B3612B"/>
    <w:rsid w:val="00B36765"/>
    <w:rsid w:val="00B36881"/>
    <w:rsid w:val="00B369D8"/>
    <w:rsid w:val="00B37250"/>
    <w:rsid w:val="00B37A00"/>
    <w:rsid w:val="00B40233"/>
    <w:rsid w:val="00B413A8"/>
    <w:rsid w:val="00B41D8A"/>
    <w:rsid w:val="00B425F0"/>
    <w:rsid w:val="00B4364F"/>
    <w:rsid w:val="00B4374E"/>
    <w:rsid w:val="00B44A67"/>
    <w:rsid w:val="00B46279"/>
    <w:rsid w:val="00B46D58"/>
    <w:rsid w:val="00B4794D"/>
    <w:rsid w:val="00B50F8D"/>
    <w:rsid w:val="00B5116D"/>
    <w:rsid w:val="00B514E8"/>
    <w:rsid w:val="00B51D9F"/>
    <w:rsid w:val="00B52043"/>
    <w:rsid w:val="00B5219E"/>
    <w:rsid w:val="00B52987"/>
    <w:rsid w:val="00B52C16"/>
    <w:rsid w:val="00B5317A"/>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8C4"/>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A43"/>
    <w:rsid w:val="00B95FE0"/>
    <w:rsid w:val="00B96B73"/>
    <w:rsid w:val="00B975FA"/>
    <w:rsid w:val="00B9778A"/>
    <w:rsid w:val="00B9796D"/>
    <w:rsid w:val="00B97FA8"/>
    <w:rsid w:val="00BA17C2"/>
    <w:rsid w:val="00BA2853"/>
    <w:rsid w:val="00BA3554"/>
    <w:rsid w:val="00BA632C"/>
    <w:rsid w:val="00BA6E63"/>
    <w:rsid w:val="00BA7128"/>
    <w:rsid w:val="00BA7A1C"/>
    <w:rsid w:val="00BB01B0"/>
    <w:rsid w:val="00BB08AC"/>
    <w:rsid w:val="00BB1BFD"/>
    <w:rsid w:val="00BB1C9B"/>
    <w:rsid w:val="00BB2C46"/>
    <w:rsid w:val="00BB314E"/>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8F2"/>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1BCE"/>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9DD"/>
    <w:rsid w:val="00C15BC3"/>
    <w:rsid w:val="00C16602"/>
    <w:rsid w:val="00C169CB"/>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07"/>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394A"/>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61BC"/>
    <w:rsid w:val="00C77407"/>
    <w:rsid w:val="00C8055A"/>
    <w:rsid w:val="00C806B2"/>
    <w:rsid w:val="00C807D9"/>
    <w:rsid w:val="00C808AC"/>
    <w:rsid w:val="00C80B25"/>
    <w:rsid w:val="00C81187"/>
    <w:rsid w:val="00C813A9"/>
    <w:rsid w:val="00C816CA"/>
    <w:rsid w:val="00C81FE2"/>
    <w:rsid w:val="00C82BD2"/>
    <w:rsid w:val="00C832E0"/>
    <w:rsid w:val="00C83D8F"/>
    <w:rsid w:val="00C83ECA"/>
    <w:rsid w:val="00C84419"/>
    <w:rsid w:val="00C858FA"/>
    <w:rsid w:val="00C85FFA"/>
    <w:rsid w:val="00C861E9"/>
    <w:rsid w:val="00C864DC"/>
    <w:rsid w:val="00C869DC"/>
    <w:rsid w:val="00C86AB3"/>
    <w:rsid w:val="00C87E93"/>
    <w:rsid w:val="00C90796"/>
    <w:rsid w:val="00C907E1"/>
    <w:rsid w:val="00C9153B"/>
    <w:rsid w:val="00C91F69"/>
    <w:rsid w:val="00C9357A"/>
    <w:rsid w:val="00C94323"/>
    <w:rsid w:val="00C945C4"/>
    <w:rsid w:val="00C9574C"/>
    <w:rsid w:val="00C970BB"/>
    <w:rsid w:val="00C978AF"/>
    <w:rsid w:val="00C97F24"/>
    <w:rsid w:val="00CA0015"/>
    <w:rsid w:val="00CA0A33"/>
    <w:rsid w:val="00CA11F2"/>
    <w:rsid w:val="00CA15DD"/>
    <w:rsid w:val="00CA169D"/>
    <w:rsid w:val="00CA1747"/>
    <w:rsid w:val="00CA1C11"/>
    <w:rsid w:val="00CA1F39"/>
    <w:rsid w:val="00CA2207"/>
    <w:rsid w:val="00CA3E88"/>
    <w:rsid w:val="00CA4510"/>
    <w:rsid w:val="00CA485E"/>
    <w:rsid w:val="00CA4AB2"/>
    <w:rsid w:val="00CA4E61"/>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2D29"/>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0DE4"/>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958"/>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A7B"/>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851"/>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5793"/>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5A1"/>
    <w:rsid w:val="00D53FEB"/>
    <w:rsid w:val="00D5440E"/>
    <w:rsid w:val="00D5443D"/>
    <w:rsid w:val="00D54E6F"/>
    <w:rsid w:val="00D5541F"/>
    <w:rsid w:val="00D55A31"/>
    <w:rsid w:val="00D5674E"/>
    <w:rsid w:val="00D56D2A"/>
    <w:rsid w:val="00D57126"/>
    <w:rsid w:val="00D57531"/>
    <w:rsid w:val="00D60E8B"/>
    <w:rsid w:val="00D60FD9"/>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00C"/>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2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28F9"/>
    <w:rsid w:val="00DC30CC"/>
    <w:rsid w:val="00DC5332"/>
    <w:rsid w:val="00DC567F"/>
    <w:rsid w:val="00DC59F5"/>
    <w:rsid w:val="00DC619D"/>
    <w:rsid w:val="00DC64B5"/>
    <w:rsid w:val="00DC6FEB"/>
    <w:rsid w:val="00DC765A"/>
    <w:rsid w:val="00DC769E"/>
    <w:rsid w:val="00DD0158"/>
    <w:rsid w:val="00DD0FED"/>
    <w:rsid w:val="00DD1632"/>
    <w:rsid w:val="00DD2498"/>
    <w:rsid w:val="00DD276C"/>
    <w:rsid w:val="00DD27B0"/>
    <w:rsid w:val="00DD322C"/>
    <w:rsid w:val="00DD37A4"/>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6259"/>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073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E38"/>
    <w:rsid w:val="00E67FD5"/>
    <w:rsid w:val="00E70A0B"/>
    <w:rsid w:val="00E70FC4"/>
    <w:rsid w:val="00E739BE"/>
    <w:rsid w:val="00E7424B"/>
    <w:rsid w:val="00E74264"/>
    <w:rsid w:val="00E749B7"/>
    <w:rsid w:val="00E74BF6"/>
    <w:rsid w:val="00E74F86"/>
    <w:rsid w:val="00E7519C"/>
    <w:rsid w:val="00E7522C"/>
    <w:rsid w:val="00E752B6"/>
    <w:rsid w:val="00E7544B"/>
    <w:rsid w:val="00E7637F"/>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8B8"/>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4E84"/>
    <w:rsid w:val="00EC5C41"/>
    <w:rsid w:val="00EC7188"/>
    <w:rsid w:val="00EC759E"/>
    <w:rsid w:val="00EC7897"/>
    <w:rsid w:val="00ED0338"/>
    <w:rsid w:val="00ED0BF3"/>
    <w:rsid w:val="00ED0DE3"/>
    <w:rsid w:val="00ED1142"/>
    <w:rsid w:val="00ED1170"/>
    <w:rsid w:val="00ED1DE4"/>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1E7"/>
    <w:rsid w:val="00EE1AD6"/>
    <w:rsid w:val="00EE2663"/>
    <w:rsid w:val="00EE2B43"/>
    <w:rsid w:val="00EE2DA5"/>
    <w:rsid w:val="00EE36CC"/>
    <w:rsid w:val="00EE4047"/>
    <w:rsid w:val="00EE54E6"/>
    <w:rsid w:val="00EE5573"/>
    <w:rsid w:val="00EE55F5"/>
    <w:rsid w:val="00EE5855"/>
    <w:rsid w:val="00EE5A09"/>
    <w:rsid w:val="00EE5A30"/>
    <w:rsid w:val="00EE5D9B"/>
    <w:rsid w:val="00EE62ED"/>
    <w:rsid w:val="00EE6E58"/>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EF799E"/>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253"/>
    <w:rsid w:val="00F449C0"/>
    <w:rsid w:val="00F45B4D"/>
    <w:rsid w:val="00F45B8B"/>
    <w:rsid w:val="00F460E3"/>
    <w:rsid w:val="00F53937"/>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031"/>
    <w:rsid w:val="00F676CB"/>
    <w:rsid w:val="00F67946"/>
    <w:rsid w:val="00F67CD4"/>
    <w:rsid w:val="00F67ECE"/>
    <w:rsid w:val="00F70DE0"/>
    <w:rsid w:val="00F70E55"/>
    <w:rsid w:val="00F71F29"/>
    <w:rsid w:val="00F7342A"/>
    <w:rsid w:val="00F73CAB"/>
    <w:rsid w:val="00F73D7F"/>
    <w:rsid w:val="00F743B3"/>
    <w:rsid w:val="00F7451F"/>
    <w:rsid w:val="00F7467F"/>
    <w:rsid w:val="00F74984"/>
    <w:rsid w:val="00F7541A"/>
    <w:rsid w:val="00F7609B"/>
    <w:rsid w:val="00F763EC"/>
    <w:rsid w:val="00F76488"/>
    <w:rsid w:val="00F775CA"/>
    <w:rsid w:val="00F77652"/>
    <w:rsid w:val="00F80761"/>
    <w:rsid w:val="00F825AC"/>
    <w:rsid w:val="00F82623"/>
    <w:rsid w:val="00F827F5"/>
    <w:rsid w:val="00F82CB7"/>
    <w:rsid w:val="00F83409"/>
    <w:rsid w:val="00F839B3"/>
    <w:rsid w:val="00F83B76"/>
    <w:rsid w:val="00F83E0A"/>
    <w:rsid w:val="00F8462A"/>
    <w:rsid w:val="00F8530B"/>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474"/>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DE3"/>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0F550CD3"/>
  <w15:docId w15:val="{F7ACDDB9-35CD-4632-AA9F-3A5B9DA64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Citation List,Table of contents numbered,Graphic,List Paragraph1,Bullets1,Resume Title,NumberedParas,Table no. List Paragraph,Bullet1,References,List Paragraph (numbered (a)),IBL List Paragraph,List Paragraph nowy,Numbered 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Citation List Char,Table of contents numbered Char,Graphic Char,List Paragraph1 Char,Bullets1 Char,Resume Title Char,NumberedParas Char,Table no. List Paragraph Char,Bullet1 Char,References Char,List Paragraph (numbered (a))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41256C"/>
  </w:style>
  <w:style w:type="paragraph" w:customStyle="1" w:styleId="TableParagraph">
    <w:name w:val="Table Paragraph"/>
    <w:basedOn w:val="Normal"/>
    <w:uiPriority w:val="1"/>
    <w:qFormat/>
    <w:rsid w:val="00EE6E58"/>
    <w:pPr>
      <w:widowControl w:val="0"/>
      <w:autoSpaceDE w:val="0"/>
      <w:autoSpaceDN w:val="0"/>
    </w:pPr>
    <w:rPr>
      <w:rFonts w:ascii="Calibri" w:eastAsia="Calibri" w:hAnsi="Calibri" w:cs="Calibri"/>
      <w:sz w:val="22"/>
      <w:szCs w:val="22"/>
      <w:lang w:val="en-US" w:eastAsia="en-US" w:bidi="ar-SA"/>
    </w:rPr>
  </w:style>
  <w:style w:type="character" w:customStyle="1" w:styleId="ezkurwreuab5ozgtqnkl">
    <w:name w:val="ezkurwreuab5ozgtqnkl"/>
    <w:basedOn w:val="DefaultParagraphFont"/>
    <w:rsid w:val="00A915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17930-C56C-43EE-8E10-296386397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2568</TotalTime>
  <Pages>74</Pages>
  <Words>19987</Words>
  <Characters>113928</Characters>
  <Application>Microsoft Office Word</Application>
  <DocSecurity>0</DocSecurity>
  <Lines>949</Lines>
  <Paragraphs>267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133648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Vardan Hovhannisyan</cp:lastModifiedBy>
  <cp:revision>1628</cp:revision>
  <cp:lastPrinted>2018-02-16T07:12:00Z</cp:lastPrinted>
  <dcterms:created xsi:type="dcterms:W3CDTF">2019-10-28T07:04:00Z</dcterms:created>
  <dcterms:modified xsi:type="dcterms:W3CDTF">2025-05-19T08:31:00Z</dcterms:modified>
</cp:coreProperties>
</file>